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63D" w:rsidRDefault="001A40C4" w:rsidP="00982D3B">
      <w:pPr>
        <w:tabs>
          <w:tab w:val="right" w:pos="7507"/>
        </w:tabs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object w:dxaOrig="1440" w:dyaOrig="1440" w14:anchorId="61AE1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62pt;margin-top:-9pt;width:87.1pt;height:34.1pt;z-index:251658240">
            <v:imagedata r:id="rId8" o:title=""/>
            <w10:wrap type="square"/>
          </v:shape>
          <o:OLEObject Type="Embed" ProgID="Word.Picture.8" ShapeID="_x0000_s1030" DrawAspect="Content" ObjectID="_1478504450" r:id="rId9"/>
        </w:object>
      </w:r>
    </w:p>
    <w:p w:rsidR="00D9363D" w:rsidRPr="00D9363D" w:rsidRDefault="00D9363D" w:rsidP="00D9363D">
      <w:pPr>
        <w:rPr>
          <w:rFonts w:ascii="Times New Roman" w:hAnsi="Times New Roman"/>
        </w:rPr>
      </w:pPr>
    </w:p>
    <w:p w:rsidR="00E00854" w:rsidRDefault="00E00854" w:rsidP="00D9363D">
      <w:pPr>
        <w:rPr>
          <w:rFonts w:ascii="Times New Roman" w:hAnsi="Times New Roman"/>
          <w:b/>
        </w:rPr>
      </w:pPr>
    </w:p>
    <w:p w:rsidR="00D9363D" w:rsidRPr="00D9363D" w:rsidRDefault="00D9363D" w:rsidP="00D9363D">
      <w:pPr>
        <w:rPr>
          <w:rFonts w:ascii="Times New Roman" w:hAnsi="Times New Roman"/>
          <w:b/>
        </w:rPr>
      </w:pPr>
      <w:r w:rsidRPr="00D9363D">
        <w:rPr>
          <w:rFonts w:ascii="Times New Roman" w:hAnsi="Times New Roman"/>
          <w:b/>
        </w:rPr>
        <w:t>MEMORANDUM</w:t>
      </w:r>
    </w:p>
    <w:p w:rsidR="00D9363D" w:rsidRPr="00D9363D" w:rsidRDefault="00D9363D" w:rsidP="00D9363D">
      <w:pPr>
        <w:rPr>
          <w:rFonts w:ascii="Times New Roman" w:hAnsi="Times New Roman"/>
        </w:rPr>
      </w:pPr>
    </w:p>
    <w:p w:rsidR="00D9363D" w:rsidRDefault="00D9363D" w:rsidP="00D9363D">
      <w:pPr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TO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Pr="00E00854">
        <w:rPr>
          <w:rFonts w:ascii="Times New Roman" w:hAnsi="Times New Roman"/>
        </w:rPr>
        <w:tab/>
      </w:r>
      <w:r w:rsidR="000E7EC3">
        <w:rPr>
          <w:rFonts w:ascii="Times New Roman" w:hAnsi="Times New Roman"/>
        </w:rPr>
        <w:t>Roy Huntley, US EPA</w:t>
      </w:r>
    </w:p>
    <w:p w:rsidR="000E7EC3" w:rsidRDefault="000E7EC3" w:rsidP="00D9363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Jennifer Snyder, US EPA</w:t>
      </w:r>
    </w:p>
    <w:p w:rsidR="00D9363D" w:rsidRDefault="00D9363D" w:rsidP="00D9363D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FROM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E00854" w:rsidRPr="00E00854">
        <w:rPr>
          <w:rFonts w:ascii="Times New Roman" w:hAnsi="Times New Roman"/>
        </w:rPr>
        <w:t xml:space="preserve">Mike Pring, </w:t>
      </w:r>
      <w:r w:rsidR="00661670">
        <w:rPr>
          <w:rFonts w:ascii="Times New Roman" w:hAnsi="Times New Roman"/>
        </w:rPr>
        <w:t>ERG</w:t>
      </w:r>
    </w:p>
    <w:p w:rsidR="00E85E62" w:rsidRDefault="000E7EC3" w:rsidP="00E85E62">
      <w:pPr>
        <w:tabs>
          <w:tab w:val="left" w:pos="14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Regi Oommen,</w:t>
      </w:r>
      <w:r w:rsidR="00661670">
        <w:rPr>
          <w:rFonts w:ascii="Times New Roman" w:hAnsi="Times New Roman"/>
        </w:rPr>
        <w:t xml:space="preserve"> ERG</w:t>
      </w:r>
    </w:p>
    <w:p w:rsidR="00D9363D" w:rsidRDefault="00D9363D" w:rsidP="00D9363D">
      <w:pPr>
        <w:tabs>
          <w:tab w:val="left" w:pos="1440"/>
        </w:tabs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DATE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B80B90">
        <w:rPr>
          <w:rFonts w:ascii="Times New Roman" w:hAnsi="Times New Roman"/>
        </w:rPr>
        <w:t>November</w:t>
      </w:r>
      <w:r w:rsidR="0003709C">
        <w:rPr>
          <w:rFonts w:ascii="Times New Roman" w:hAnsi="Times New Roman"/>
        </w:rPr>
        <w:t xml:space="preserve"> 21, 2014</w:t>
      </w:r>
    </w:p>
    <w:p w:rsidR="00D9363D" w:rsidRPr="00E00854" w:rsidRDefault="00D9363D" w:rsidP="00D9363D">
      <w:pPr>
        <w:pBdr>
          <w:bottom w:val="single" w:sz="4" w:space="1" w:color="auto"/>
        </w:pBdr>
        <w:tabs>
          <w:tab w:val="left" w:pos="1080"/>
        </w:tabs>
        <w:ind w:left="1440" w:hanging="1440"/>
        <w:rPr>
          <w:rFonts w:ascii="Times New Roman" w:hAnsi="Times New Roman"/>
        </w:rPr>
      </w:pPr>
      <w:r w:rsidRPr="00E00854">
        <w:rPr>
          <w:rFonts w:ascii="Times New Roman" w:hAnsi="Times New Roman"/>
          <w:b/>
        </w:rPr>
        <w:t>SUBJECT</w:t>
      </w:r>
      <w:r w:rsidRPr="00E00854">
        <w:rPr>
          <w:rFonts w:ascii="Times New Roman" w:hAnsi="Times New Roman"/>
        </w:rPr>
        <w:t>:</w:t>
      </w:r>
      <w:r w:rsidRPr="00E00854">
        <w:rPr>
          <w:rFonts w:ascii="Times New Roman" w:hAnsi="Times New Roman"/>
        </w:rPr>
        <w:tab/>
      </w:r>
      <w:r w:rsidR="000C59EE">
        <w:rPr>
          <w:rFonts w:ascii="Times New Roman" w:hAnsi="Times New Roman"/>
        </w:rPr>
        <w:t>Data from U.S. GHG Inventory and GHGRP</w:t>
      </w:r>
      <w:r w:rsidR="00325A30">
        <w:rPr>
          <w:rFonts w:ascii="Times New Roman" w:hAnsi="Times New Roman"/>
        </w:rPr>
        <w:t xml:space="preserve"> in the</w:t>
      </w:r>
      <w:r w:rsidR="002424F3">
        <w:rPr>
          <w:rFonts w:ascii="Times New Roman" w:hAnsi="Times New Roman"/>
        </w:rPr>
        <w:t xml:space="preserve"> EPA Nonpoint Oil and Gas Emissions </w:t>
      </w:r>
      <w:r w:rsidR="00FB323A">
        <w:rPr>
          <w:rFonts w:ascii="Times New Roman" w:hAnsi="Times New Roman"/>
        </w:rPr>
        <w:t>Estimation</w:t>
      </w:r>
      <w:r w:rsidR="00325A30">
        <w:rPr>
          <w:rFonts w:ascii="Times New Roman" w:hAnsi="Times New Roman"/>
        </w:rPr>
        <w:t xml:space="preserve"> Tool</w:t>
      </w:r>
    </w:p>
    <w:p w:rsidR="00AC03CC" w:rsidRDefault="000E7EC3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The purpose of this memo is to 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summarize information on use of data from EPA’s Inventory of Greenhouse Gas Emissions and Sinks (U.S. GHG Inventory) </w:t>
      </w:r>
      <w:r w:rsidR="00D92C97">
        <w:rPr>
          <w:rFonts w:ascii="Times New Roman" w:hAnsi="Times New Roman"/>
        </w:rPr>
        <w:t>and EPA’s Greenhouse Gas Reporting Rule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 in the </w:t>
      </w:r>
      <w:r w:rsidR="002424F3">
        <w:rPr>
          <w:rFonts w:ascii="Times New Roman" w:hAnsi="Times New Roman"/>
        </w:rPr>
        <w:t xml:space="preserve">Nonpoint Oil and Gas Emission </w:t>
      </w:r>
      <w:r w:rsidR="00FB323A">
        <w:rPr>
          <w:rFonts w:ascii="Times New Roman" w:hAnsi="Times New Roman"/>
        </w:rPr>
        <w:t>Estimation</w:t>
      </w:r>
      <w:r w:rsidR="00325A30">
        <w:rPr>
          <w:rFonts w:ascii="Times New Roman" w:hAnsi="Times New Roman"/>
        </w:rPr>
        <w:t xml:space="preserve"> Tool (</w:t>
      </w:r>
      <w:r w:rsidR="00FB323A">
        <w:rPr>
          <w:rFonts w:ascii="Times New Roman" w:hAnsi="Times New Roman"/>
        </w:rPr>
        <w:t>t</w:t>
      </w:r>
      <w:r w:rsidR="00325A30">
        <w:rPr>
          <w:rFonts w:ascii="Times New Roman" w:hAnsi="Times New Roman"/>
        </w:rPr>
        <w:t>ool)</w:t>
      </w:r>
      <w:r w:rsidR="00D92C97">
        <w:rPr>
          <w:rFonts w:ascii="Times New Roman" w:hAnsi="Times New Roman"/>
        </w:rPr>
        <w:t>.</w:t>
      </w:r>
    </w:p>
    <w:p w:rsidR="00325A30" w:rsidRDefault="00325A3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B52A74" w:rsidRDefault="00325A3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Where available, the </w:t>
      </w:r>
      <w:r w:rsidR="00FB323A">
        <w:rPr>
          <w:rFonts w:ascii="Times New Roman" w:hAnsi="Times New Roman"/>
          <w:color w:val="000000"/>
          <w:spacing w:val="-3"/>
          <w:w w:val="105"/>
        </w:rPr>
        <w:t>tool</w:t>
      </w:r>
      <w:r>
        <w:rPr>
          <w:rFonts w:ascii="Times New Roman" w:hAnsi="Times New Roman"/>
          <w:color w:val="000000"/>
          <w:spacing w:val="-3"/>
          <w:w w:val="105"/>
        </w:rPr>
        <w:t xml:space="preserve"> utilizes activity and emission factor</w:t>
      </w:r>
      <w:r w:rsidR="005D14DC">
        <w:rPr>
          <w:rFonts w:ascii="Times New Roman" w:hAnsi="Times New Roman"/>
          <w:color w:val="000000"/>
          <w:spacing w:val="-3"/>
          <w:w w:val="105"/>
        </w:rPr>
        <w:t xml:space="preserve"> data</w:t>
      </w:r>
      <w:r>
        <w:rPr>
          <w:rFonts w:ascii="Times New Roman" w:hAnsi="Times New Roman"/>
          <w:color w:val="000000"/>
          <w:spacing w:val="-3"/>
          <w:w w:val="105"/>
        </w:rPr>
        <w:t xml:space="preserve"> directly from state and local agencies to calculate emissions.  Where state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 input </w:t>
      </w:r>
      <w:r>
        <w:rPr>
          <w:rFonts w:ascii="Times New Roman" w:hAnsi="Times New Roman"/>
          <w:color w:val="000000"/>
          <w:spacing w:val="-3"/>
          <w:w w:val="105"/>
        </w:rPr>
        <w:t xml:space="preserve">data </w:t>
      </w:r>
      <w:r w:rsidR="007D442A">
        <w:rPr>
          <w:rFonts w:ascii="Times New Roman" w:hAnsi="Times New Roman"/>
          <w:color w:val="000000"/>
          <w:spacing w:val="-3"/>
          <w:w w:val="105"/>
        </w:rPr>
        <w:t>are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 not available, nationally-averaged </w:t>
      </w:r>
      <w:r w:rsidR="00365CFF">
        <w:rPr>
          <w:rFonts w:ascii="Times New Roman" w:hAnsi="Times New Roman"/>
          <w:color w:val="000000"/>
          <w:spacing w:val="-3"/>
          <w:w w:val="105"/>
        </w:rPr>
        <w:t xml:space="preserve">default 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data is used.  In most cases, this data was derived from work done in 2012 by the Central States Air Resource Agencies (CenSARA) to develop </w:t>
      </w:r>
      <w:r w:rsidR="00661670">
        <w:rPr>
          <w:rFonts w:ascii="Times New Roman" w:hAnsi="Times New Roman"/>
          <w:color w:val="000000"/>
          <w:spacing w:val="-3"/>
          <w:w w:val="105"/>
        </w:rPr>
        <w:t xml:space="preserve">an </w:t>
      </w:r>
      <w:r w:rsidR="00661670" w:rsidRPr="00325A30">
        <w:rPr>
          <w:rFonts w:ascii="Times New Roman" w:hAnsi="Times New Roman"/>
          <w:color w:val="000000"/>
          <w:spacing w:val="-3"/>
          <w:w w:val="105"/>
        </w:rPr>
        <w:t>improved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 area source (nonpoint) oil and gas emissions inventory for the</w:t>
      </w:r>
      <w:r>
        <w:rPr>
          <w:rFonts w:ascii="Times New Roman" w:hAnsi="Times New Roman"/>
          <w:color w:val="000000"/>
          <w:spacing w:val="-3"/>
          <w:w w:val="105"/>
        </w:rPr>
        <w:t>ir region</w:t>
      </w:r>
      <w:r w:rsidRPr="00325A30">
        <w:rPr>
          <w:rFonts w:ascii="Times New Roman" w:hAnsi="Times New Roman"/>
          <w:color w:val="000000"/>
          <w:spacing w:val="-3"/>
          <w:w w:val="105"/>
        </w:rPr>
        <w:t>.</w:t>
      </w:r>
      <w:r>
        <w:rPr>
          <w:rFonts w:ascii="Times New Roman" w:hAnsi="Times New Roman"/>
          <w:color w:val="000000"/>
          <w:spacing w:val="-3"/>
          <w:w w:val="105"/>
        </w:rPr>
        <w:t xml:space="preserve">  In order to supplement this</w:t>
      </w:r>
      <w:r w:rsidR="00D503D9">
        <w:rPr>
          <w:rFonts w:ascii="Times New Roman" w:hAnsi="Times New Roman"/>
          <w:color w:val="000000"/>
          <w:spacing w:val="-3"/>
          <w:w w:val="105"/>
        </w:rPr>
        <w:t xml:space="preserve"> data and provide more nationally averaged data, ERG </w:t>
      </w:r>
      <w:r w:rsidR="005D14DC">
        <w:rPr>
          <w:rFonts w:ascii="Times New Roman" w:hAnsi="Times New Roman"/>
          <w:color w:val="000000"/>
          <w:spacing w:val="-3"/>
          <w:w w:val="105"/>
        </w:rPr>
        <w:t xml:space="preserve">and EPA </w:t>
      </w:r>
      <w:r w:rsidR="00D503D9">
        <w:rPr>
          <w:rFonts w:ascii="Times New Roman" w:hAnsi="Times New Roman"/>
          <w:color w:val="000000"/>
          <w:spacing w:val="-3"/>
          <w:w w:val="105"/>
        </w:rPr>
        <w:t>analyzed information in the</w:t>
      </w:r>
      <w:r w:rsidR="0045657A">
        <w:rPr>
          <w:rFonts w:ascii="Times New Roman" w:hAnsi="Times New Roman"/>
          <w:color w:val="000000"/>
          <w:spacing w:val="-3"/>
          <w:w w:val="105"/>
        </w:rPr>
        <w:t xml:space="preserve"> U.S. GHG Inventory </w:t>
      </w:r>
      <w:r w:rsidR="00D503D9">
        <w:rPr>
          <w:rFonts w:ascii="Times New Roman" w:hAnsi="Times New Roman"/>
        </w:rPr>
        <w:t xml:space="preserve">and Subpart W of the Greenhouse Gas Reporting Rule </w:t>
      </w:r>
      <w:r w:rsidR="00D92C97">
        <w:rPr>
          <w:rFonts w:ascii="Times New Roman" w:hAnsi="Times New Roman"/>
        </w:rPr>
        <w:t>for potential</w:t>
      </w:r>
      <w:r w:rsidR="00D503D9">
        <w:rPr>
          <w:rFonts w:ascii="Times New Roman" w:hAnsi="Times New Roman"/>
        </w:rPr>
        <w:t xml:space="preserve"> use in the </w:t>
      </w:r>
      <w:r w:rsidR="00FB323A">
        <w:rPr>
          <w:rFonts w:ascii="Times New Roman" w:hAnsi="Times New Roman"/>
          <w:color w:val="000000"/>
          <w:spacing w:val="-3"/>
          <w:w w:val="105"/>
        </w:rPr>
        <w:t>tool</w:t>
      </w:r>
      <w:r w:rsidR="00D503D9">
        <w:rPr>
          <w:rFonts w:ascii="Times New Roman" w:hAnsi="Times New Roman"/>
        </w:rPr>
        <w:t xml:space="preserve">.  As a result of this analysis, </w:t>
      </w:r>
      <w:r w:rsidR="00661670">
        <w:rPr>
          <w:rFonts w:ascii="Times New Roman" w:hAnsi="Times New Roman"/>
        </w:rPr>
        <w:t xml:space="preserve">data </w:t>
      </w:r>
      <w:r w:rsidR="00D92C97">
        <w:rPr>
          <w:rFonts w:ascii="Times New Roman" w:hAnsi="Times New Roman"/>
        </w:rPr>
        <w:t xml:space="preserve">from these EPA </w:t>
      </w:r>
      <w:r w:rsidR="00587310">
        <w:rPr>
          <w:rFonts w:ascii="Times New Roman" w:hAnsi="Times New Roman"/>
        </w:rPr>
        <w:t>sources</w:t>
      </w:r>
      <w:r w:rsidR="00D92C97">
        <w:rPr>
          <w:rFonts w:ascii="Times New Roman" w:hAnsi="Times New Roman"/>
        </w:rPr>
        <w:t xml:space="preserve"> w</w:t>
      </w:r>
      <w:r w:rsidR="00587310">
        <w:rPr>
          <w:rFonts w:ascii="Times New Roman" w:hAnsi="Times New Roman"/>
        </w:rPr>
        <w:t>ere</w:t>
      </w:r>
      <w:r w:rsidR="00D92C97">
        <w:rPr>
          <w:rFonts w:ascii="Times New Roman" w:hAnsi="Times New Roman"/>
        </w:rPr>
        <w:t xml:space="preserve"> </w:t>
      </w:r>
      <w:r w:rsidR="00661670">
        <w:rPr>
          <w:rFonts w:ascii="Times New Roman" w:hAnsi="Times New Roman"/>
        </w:rPr>
        <w:t>used</w:t>
      </w:r>
      <w:r w:rsidR="000C59EE">
        <w:rPr>
          <w:rFonts w:ascii="Times New Roman" w:hAnsi="Times New Roman"/>
        </w:rPr>
        <w:t xml:space="preserve"> in the tool</w:t>
      </w:r>
      <w:r w:rsidR="00661670">
        <w:rPr>
          <w:rFonts w:ascii="Times New Roman" w:hAnsi="Times New Roman"/>
        </w:rPr>
        <w:t xml:space="preserve"> to estimate emissions f</w:t>
      </w:r>
      <w:r w:rsidR="005D14DC">
        <w:rPr>
          <w:rFonts w:ascii="Times New Roman" w:hAnsi="Times New Roman"/>
        </w:rPr>
        <w:t>or</w:t>
      </w:r>
      <w:r w:rsidR="00661670">
        <w:rPr>
          <w:rFonts w:ascii="Times New Roman" w:hAnsi="Times New Roman"/>
        </w:rPr>
        <w:t xml:space="preserve"> </w:t>
      </w:r>
      <w:r w:rsidR="00D503D9">
        <w:rPr>
          <w:rFonts w:ascii="Times New Roman" w:hAnsi="Times New Roman"/>
        </w:rPr>
        <w:t>several source categories.</w:t>
      </w:r>
      <w:r w:rsidR="00661670">
        <w:rPr>
          <w:rFonts w:ascii="Times New Roman" w:hAnsi="Times New Roman"/>
        </w:rPr>
        <w:t xml:space="preserve">  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Specifically, </w:t>
      </w:r>
      <w:r w:rsidR="00D92C97">
        <w:rPr>
          <w:rFonts w:ascii="Times New Roman" w:hAnsi="Times New Roman"/>
          <w:color w:val="000000"/>
          <w:spacing w:val="-3"/>
          <w:w w:val="105"/>
        </w:rPr>
        <w:t>data</w:t>
      </w:r>
      <w:r w:rsidR="00B73F3C">
        <w:rPr>
          <w:rFonts w:ascii="Times New Roman" w:hAnsi="Times New Roman"/>
          <w:color w:val="000000"/>
          <w:spacing w:val="-3"/>
          <w:w w:val="105"/>
        </w:rPr>
        <w:t xml:space="preserve"> from these programs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 were used in</w:t>
      </w:r>
      <w:r w:rsidRPr="00325A30">
        <w:rPr>
          <w:rFonts w:ascii="Times New Roman" w:hAnsi="Times New Roman"/>
          <w:color w:val="000000"/>
          <w:spacing w:val="-3"/>
          <w:w w:val="105"/>
        </w:rPr>
        <w:t xml:space="preserve"> the </w:t>
      </w:r>
      <w:r w:rsidR="00152FB2">
        <w:rPr>
          <w:rFonts w:ascii="Times New Roman" w:hAnsi="Times New Roman"/>
          <w:color w:val="000000"/>
          <w:spacing w:val="-3"/>
          <w:w w:val="105"/>
        </w:rPr>
        <w:t>following source categories</w:t>
      </w:r>
      <w:r>
        <w:rPr>
          <w:rFonts w:ascii="Times New Roman" w:hAnsi="Times New Roman"/>
          <w:color w:val="000000"/>
          <w:spacing w:val="-3"/>
          <w:w w:val="105"/>
        </w:rPr>
        <w:t>:</w:t>
      </w:r>
    </w:p>
    <w:p w:rsidR="00325A30" w:rsidRDefault="00325A3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325A30" w:rsidRDefault="00325A30" w:rsidP="00F31EF1">
      <w:pPr>
        <w:pStyle w:val="ListParagraph"/>
        <w:numPr>
          <w:ilvl w:val="0"/>
          <w:numId w:val="11"/>
        </w:numPr>
        <w:spacing w:before="36"/>
        <w:rPr>
          <w:rFonts w:ascii="Times New Roman" w:hAnsi="Times New Roman"/>
          <w:color w:val="000000"/>
          <w:spacing w:val="-3"/>
          <w:w w:val="105"/>
        </w:rPr>
      </w:pPr>
      <w:r w:rsidRPr="00F31EF1">
        <w:rPr>
          <w:rFonts w:ascii="Times New Roman" w:hAnsi="Times New Roman"/>
          <w:color w:val="000000"/>
          <w:spacing w:val="-3"/>
          <w:w w:val="105"/>
        </w:rPr>
        <w:t>Condensate Tanks;</w:t>
      </w:r>
    </w:p>
    <w:p w:rsidR="00F0264C" w:rsidRPr="00F31EF1" w:rsidRDefault="00F0264C" w:rsidP="00F31EF1">
      <w:pPr>
        <w:pStyle w:val="ListParagraph"/>
        <w:numPr>
          <w:ilvl w:val="0"/>
          <w:numId w:val="11"/>
        </w:num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Liquids Unloading;</w:t>
      </w:r>
    </w:p>
    <w:p w:rsidR="00325A30" w:rsidRPr="00F31EF1" w:rsidRDefault="00325A30" w:rsidP="00F31EF1">
      <w:pPr>
        <w:pStyle w:val="ListParagraph"/>
        <w:numPr>
          <w:ilvl w:val="0"/>
          <w:numId w:val="11"/>
        </w:numPr>
        <w:spacing w:before="36"/>
        <w:rPr>
          <w:rFonts w:ascii="Times New Roman" w:hAnsi="Times New Roman"/>
          <w:color w:val="000000"/>
          <w:spacing w:val="-3"/>
          <w:w w:val="105"/>
        </w:rPr>
      </w:pPr>
      <w:r w:rsidRPr="00F31EF1">
        <w:rPr>
          <w:rFonts w:ascii="Times New Roman" w:hAnsi="Times New Roman"/>
          <w:color w:val="000000"/>
          <w:spacing w:val="-3"/>
          <w:w w:val="105"/>
        </w:rPr>
        <w:t>Pneumatic Devices;</w:t>
      </w:r>
      <w:r w:rsidR="00F31EF1">
        <w:rPr>
          <w:rFonts w:ascii="Times New Roman" w:hAnsi="Times New Roman"/>
          <w:color w:val="000000"/>
          <w:spacing w:val="-3"/>
          <w:w w:val="105"/>
        </w:rPr>
        <w:t xml:space="preserve"> and</w:t>
      </w:r>
    </w:p>
    <w:p w:rsidR="00325A30" w:rsidRPr="00F31EF1" w:rsidRDefault="00325A30" w:rsidP="00F31EF1">
      <w:pPr>
        <w:pStyle w:val="ListParagraph"/>
        <w:numPr>
          <w:ilvl w:val="0"/>
          <w:numId w:val="11"/>
        </w:numPr>
        <w:spacing w:before="36"/>
        <w:rPr>
          <w:rFonts w:ascii="Times New Roman" w:hAnsi="Times New Roman"/>
          <w:color w:val="000000"/>
          <w:spacing w:val="-3"/>
          <w:w w:val="105"/>
        </w:rPr>
      </w:pPr>
      <w:r w:rsidRPr="00F31EF1">
        <w:rPr>
          <w:rFonts w:ascii="Times New Roman" w:hAnsi="Times New Roman"/>
          <w:color w:val="000000"/>
          <w:spacing w:val="-3"/>
          <w:w w:val="105"/>
        </w:rPr>
        <w:t>Well Completions.</w:t>
      </w:r>
    </w:p>
    <w:p w:rsidR="000E7EC3" w:rsidRDefault="000E7EC3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325A30" w:rsidRPr="009D7780" w:rsidRDefault="00325A3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A description of the input data for each of the categories is provided below.</w:t>
      </w:r>
      <w:r w:rsidR="00661670">
        <w:rPr>
          <w:rFonts w:ascii="Times New Roman" w:hAnsi="Times New Roman"/>
          <w:color w:val="000000"/>
          <w:spacing w:val="-3"/>
          <w:w w:val="105"/>
        </w:rPr>
        <w:t xml:space="preserve">  Note that </w:t>
      </w:r>
      <w:r w:rsidR="00D92C97">
        <w:rPr>
          <w:rFonts w:ascii="Times New Roman" w:hAnsi="Times New Roman"/>
          <w:color w:val="000000"/>
          <w:spacing w:val="-3"/>
          <w:w w:val="105"/>
        </w:rPr>
        <w:t>this data has only been used</w:t>
      </w:r>
      <w:r w:rsidR="00661670">
        <w:rPr>
          <w:rFonts w:ascii="Times New Roman" w:hAnsi="Times New Roman"/>
          <w:color w:val="000000"/>
          <w:spacing w:val="-3"/>
          <w:w w:val="105"/>
        </w:rPr>
        <w:t xml:space="preserve"> for counties not covered under </w:t>
      </w:r>
      <w:r w:rsidR="00661670" w:rsidRPr="009D7780">
        <w:rPr>
          <w:rFonts w:ascii="Times New Roman" w:hAnsi="Times New Roman"/>
          <w:color w:val="000000"/>
          <w:spacing w:val="-3"/>
          <w:w w:val="105"/>
        </w:rPr>
        <w:t xml:space="preserve">the CenSARA inventory efforts, or for those counties where states have not provided updated </w:t>
      </w:r>
      <w:r w:rsidR="005D14DC" w:rsidRPr="009D7780">
        <w:rPr>
          <w:rFonts w:ascii="Times New Roman" w:hAnsi="Times New Roman"/>
          <w:color w:val="000000"/>
          <w:spacing w:val="-3"/>
          <w:w w:val="105"/>
        </w:rPr>
        <w:t>activity and emission</w:t>
      </w:r>
      <w:r w:rsidR="00661670" w:rsidRPr="009D7780">
        <w:rPr>
          <w:rFonts w:ascii="Times New Roman" w:hAnsi="Times New Roman"/>
          <w:color w:val="000000"/>
          <w:spacing w:val="-3"/>
          <w:w w:val="105"/>
        </w:rPr>
        <w:t xml:space="preserve"> factor</w:t>
      </w:r>
      <w:r w:rsidR="005D14DC" w:rsidRPr="009D7780">
        <w:rPr>
          <w:rFonts w:ascii="Times New Roman" w:hAnsi="Times New Roman"/>
          <w:color w:val="000000"/>
          <w:spacing w:val="-3"/>
          <w:w w:val="105"/>
        </w:rPr>
        <w:t>s</w:t>
      </w:r>
      <w:r w:rsidR="00661670" w:rsidRPr="009D7780">
        <w:rPr>
          <w:rFonts w:ascii="Times New Roman" w:hAnsi="Times New Roman"/>
          <w:color w:val="000000"/>
          <w:spacing w:val="-3"/>
          <w:w w:val="105"/>
        </w:rPr>
        <w:t xml:space="preserve"> to EPA.</w:t>
      </w:r>
    </w:p>
    <w:p w:rsidR="00325A30" w:rsidRPr="009D7780" w:rsidRDefault="00325A3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0E7EC3" w:rsidRPr="009D7780" w:rsidRDefault="002424F3" w:rsidP="00AC03CC">
      <w:pPr>
        <w:spacing w:before="36"/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9D7780">
        <w:rPr>
          <w:rFonts w:ascii="Times New Roman" w:hAnsi="Times New Roman"/>
          <w:b/>
          <w:color w:val="000000"/>
          <w:spacing w:val="-3"/>
          <w:w w:val="105"/>
          <w:u w:val="single"/>
        </w:rPr>
        <w:t>Condensate Tanks</w:t>
      </w:r>
    </w:p>
    <w:p w:rsidR="002424F3" w:rsidRPr="009D7780" w:rsidRDefault="002424F3" w:rsidP="002424F3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9D7780" w:rsidRPr="009D7780" w:rsidRDefault="009D7780" w:rsidP="009D7780">
      <w:pPr>
        <w:spacing w:before="36"/>
        <w:rPr>
          <w:rFonts w:ascii="Times New Roman" w:hAnsi="Times New Roman"/>
        </w:rPr>
      </w:pPr>
      <w:r w:rsidRPr="009D7780">
        <w:rPr>
          <w:rFonts w:ascii="Times New Roman" w:hAnsi="Times New Roman"/>
          <w:color w:val="000000"/>
          <w:spacing w:val="-3"/>
        </w:rPr>
        <w:lastRenderedPageBreak/>
        <w:t>The following control parameters</w:t>
      </w:r>
      <w:r w:rsidR="006A7B7C">
        <w:rPr>
          <w:rFonts w:ascii="Times New Roman" w:hAnsi="Times New Roman"/>
          <w:color w:val="000000"/>
          <w:spacing w:val="-3"/>
        </w:rPr>
        <w:t xml:space="preserve"> used in the </w:t>
      </w:r>
      <w:r w:rsidR="0045657A">
        <w:rPr>
          <w:rFonts w:ascii="Times New Roman" w:hAnsi="Times New Roman"/>
          <w:color w:val="000000"/>
          <w:spacing w:val="-3"/>
          <w:w w:val="105"/>
        </w:rPr>
        <w:t>U.S. GHG Inventory</w:t>
      </w:r>
      <w:r w:rsidR="00587310">
        <w:rPr>
          <w:rStyle w:val="FootnoteReference"/>
          <w:rFonts w:ascii="Times New Roman" w:hAnsi="Times New Roman"/>
          <w:color w:val="000000"/>
          <w:spacing w:val="-3"/>
          <w:w w:val="105"/>
        </w:rPr>
        <w:footnoteReference w:id="1"/>
      </w:r>
      <w:r w:rsidR="0045657A" w:rsidRPr="009D7780">
        <w:rPr>
          <w:rFonts w:ascii="Times New Roman" w:hAnsi="Times New Roman"/>
          <w:color w:val="000000"/>
          <w:spacing w:val="-3"/>
        </w:rPr>
        <w:t xml:space="preserve"> </w:t>
      </w:r>
      <w:r w:rsidRPr="009D7780">
        <w:rPr>
          <w:rFonts w:ascii="Times New Roman" w:hAnsi="Times New Roman"/>
          <w:color w:val="000000"/>
          <w:spacing w:val="-3"/>
        </w:rPr>
        <w:t xml:space="preserve">have been used in the </w:t>
      </w:r>
      <w:r w:rsidR="00FB323A">
        <w:rPr>
          <w:rFonts w:ascii="Times New Roman" w:hAnsi="Times New Roman"/>
          <w:color w:val="000000"/>
          <w:spacing w:val="-3"/>
          <w:w w:val="105"/>
        </w:rPr>
        <w:t>tool</w:t>
      </w:r>
      <w:r w:rsidRPr="009D7780">
        <w:rPr>
          <w:rFonts w:ascii="Times New Roman" w:hAnsi="Times New Roman"/>
          <w:color w:val="000000"/>
          <w:spacing w:val="-3"/>
        </w:rPr>
        <w:t xml:space="preserve"> as default data to estimate emissions from condensate tanks:</w:t>
      </w:r>
    </w:p>
    <w:p w:rsidR="009D7780" w:rsidRPr="009D7780" w:rsidRDefault="009D7780" w:rsidP="009D7780">
      <w:pPr>
        <w:spacing w:before="36"/>
        <w:rPr>
          <w:rFonts w:ascii="Times New Roman" w:hAnsi="Times New Roman"/>
        </w:rPr>
      </w:pPr>
      <w:r w:rsidRPr="009D7780">
        <w:rPr>
          <w:rFonts w:ascii="Times New Roman" w:hAnsi="Times New Roman"/>
          <w:color w:val="000000"/>
          <w:spacing w:val="-3"/>
        </w:rPr>
        <w:t> </w:t>
      </w:r>
    </w:p>
    <w:p w:rsidR="009D7780" w:rsidRPr="009D7780" w:rsidRDefault="009D7780" w:rsidP="009D7780">
      <w:pPr>
        <w:pStyle w:val="ListParagraph"/>
        <w:numPr>
          <w:ilvl w:val="0"/>
          <w:numId w:val="13"/>
        </w:numPr>
        <w:spacing w:before="36"/>
        <w:ind w:left="720"/>
        <w:rPr>
          <w:rFonts w:ascii="Times New Roman" w:hAnsi="Times New Roman"/>
        </w:rPr>
      </w:pPr>
      <w:r w:rsidRPr="009D7780">
        <w:rPr>
          <w:rFonts w:ascii="Times New Roman" w:hAnsi="Times New Roman"/>
          <w:color w:val="000000"/>
          <w:spacing w:val="-3"/>
        </w:rPr>
        <w:t>50% of condensate tanks are controlled;</w:t>
      </w:r>
      <w:r w:rsidR="007848F6">
        <w:rPr>
          <w:rFonts w:ascii="Times New Roman" w:hAnsi="Times New Roman"/>
          <w:color w:val="000000"/>
          <w:spacing w:val="-3"/>
        </w:rPr>
        <w:t xml:space="preserve"> and</w:t>
      </w:r>
    </w:p>
    <w:p w:rsidR="009D7780" w:rsidRPr="009D7780" w:rsidRDefault="009D7780" w:rsidP="009D7780">
      <w:pPr>
        <w:pStyle w:val="ListParagraph"/>
        <w:numPr>
          <w:ilvl w:val="0"/>
          <w:numId w:val="13"/>
        </w:numPr>
        <w:spacing w:before="36"/>
        <w:ind w:left="720"/>
        <w:rPr>
          <w:rFonts w:ascii="Times New Roman" w:hAnsi="Times New Roman"/>
        </w:rPr>
      </w:pPr>
      <w:r w:rsidRPr="009D7780">
        <w:rPr>
          <w:rFonts w:ascii="Times New Roman" w:hAnsi="Times New Roman"/>
          <w:color w:val="000000"/>
          <w:spacing w:val="-3"/>
        </w:rPr>
        <w:t>For controlled tanks, the control efficiency is 80% (represents the combined overall control efficiency, combining capture and control)</w:t>
      </w:r>
      <w:r w:rsidR="007848F6">
        <w:rPr>
          <w:rFonts w:ascii="Times New Roman" w:hAnsi="Times New Roman"/>
          <w:color w:val="000000"/>
          <w:spacing w:val="-3"/>
        </w:rPr>
        <w:t>.</w:t>
      </w:r>
    </w:p>
    <w:p w:rsidR="009D7780" w:rsidRPr="009D7780" w:rsidRDefault="009D7780" w:rsidP="009D7780">
      <w:pPr>
        <w:spacing w:before="36"/>
        <w:rPr>
          <w:rFonts w:ascii="Times New Roman" w:hAnsi="Times New Roman"/>
        </w:rPr>
      </w:pPr>
      <w:r w:rsidRPr="009D7780">
        <w:rPr>
          <w:rFonts w:ascii="Times New Roman" w:hAnsi="Times New Roman"/>
          <w:color w:val="000000"/>
          <w:spacing w:val="-3"/>
        </w:rPr>
        <w:t> </w:t>
      </w:r>
    </w:p>
    <w:p w:rsidR="00F0264C" w:rsidRPr="009D7780" w:rsidRDefault="00F0264C" w:rsidP="00F0264C">
      <w:pPr>
        <w:spacing w:before="36"/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9D7780">
        <w:rPr>
          <w:rFonts w:ascii="Times New Roman" w:hAnsi="Times New Roman"/>
          <w:b/>
          <w:color w:val="000000"/>
          <w:spacing w:val="-3"/>
          <w:w w:val="105"/>
          <w:u w:val="single"/>
        </w:rPr>
        <w:t>Liquids Unloading</w:t>
      </w:r>
    </w:p>
    <w:p w:rsidR="00F0264C" w:rsidRPr="009D7780" w:rsidRDefault="00F0264C" w:rsidP="00F0264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AE3627" w:rsidRDefault="0045657A" w:rsidP="00AE3627">
      <w:pPr>
        <w:spacing w:before="36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The 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2013 </w:t>
      </w:r>
      <w:r>
        <w:rPr>
          <w:rFonts w:ascii="Times New Roman" w:hAnsi="Times New Roman"/>
          <w:color w:val="000000"/>
          <w:spacing w:val="-3"/>
          <w:w w:val="105"/>
        </w:rPr>
        <w:t>U.S. GHG Inventory</w:t>
      </w:r>
      <w:r w:rsidR="00587310">
        <w:rPr>
          <w:rStyle w:val="FootnoteReference"/>
          <w:rFonts w:ascii="Times New Roman" w:hAnsi="Times New Roman"/>
          <w:color w:val="000000"/>
          <w:spacing w:val="-3"/>
          <w:w w:val="105"/>
        </w:rPr>
        <w:footnoteReference w:id="2"/>
      </w: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was updated to reflect </w:t>
      </w:r>
      <w:r w:rsidR="00D92C97">
        <w:rPr>
          <w:rFonts w:ascii="Times New Roman" w:hAnsi="Times New Roman"/>
          <w:color w:val="000000"/>
          <w:spacing w:val="-3"/>
          <w:w w:val="105"/>
        </w:rPr>
        <w:t>a new</w:t>
      </w:r>
      <w:r w:rsidR="000C59EE">
        <w:rPr>
          <w:rFonts w:ascii="Times New Roman" w:hAnsi="Times New Roman"/>
          <w:color w:val="000000"/>
          <w:spacing w:val="-3"/>
          <w:w w:val="105"/>
        </w:rPr>
        <w:t>ly available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 data source 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on emissions from </w:t>
      </w:r>
      <w:r w:rsidR="00781E8B">
        <w:rPr>
          <w:rFonts w:ascii="Times New Roman" w:hAnsi="Times New Roman"/>
          <w:color w:val="000000"/>
          <w:spacing w:val="-3"/>
          <w:w w:val="105"/>
        </w:rPr>
        <w:t>l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iquids </w:t>
      </w:r>
      <w:r w:rsidR="00781E8B">
        <w:rPr>
          <w:rFonts w:ascii="Times New Roman" w:hAnsi="Times New Roman"/>
          <w:color w:val="000000"/>
          <w:spacing w:val="-3"/>
          <w:w w:val="105"/>
        </w:rPr>
        <w:t>u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nloading.  Specifically, EPA analyzed a report issued in September of 2012 by the American Petroleum Institute (API) and America’s Natural Gas Alliance (ANGA) entitled “Characterizing Pivotal Sources of Methane Emissions from Natural Gas Production”.  Using </w:t>
      </w:r>
      <w:r w:rsidR="000C59EE">
        <w:rPr>
          <w:rFonts w:ascii="Times New Roman" w:hAnsi="Times New Roman"/>
          <w:color w:val="000000"/>
          <w:spacing w:val="-3"/>
          <w:w w:val="105"/>
        </w:rPr>
        <w:t xml:space="preserve">operator survey </w:t>
      </w:r>
      <w:r w:rsidR="00B520F7">
        <w:rPr>
          <w:rFonts w:ascii="Times New Roman" w:hAnsi="Times New Roman"/>
          <w:color w:val="000000"/>
          <w:spacing w:val="-3"/>
          <w:w w:val="105"/>
        </w:rPr>
        <w:t>data presented in the report,</w:t>
      </w:r>
      <w:r w:rsidR="006A7B7C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EPA developed updated vent rates for liquids unloading activities based on </w:t>
      </w:r>
      <w:r w:rsidR="00AE3627">
        <w:rPr>
          <w:rFonts w:ascii="Times New Roman" w:hAnsi="Times New Roman"/>
          <w:color w:val="000000"/>
          <w:spacing w:val="-3"/>
          <w:w w:val="105"/>
        </w:rPr>
        <w:t>U.S. Energy Information Administration (EIA)</w:t>
      </w:r>
      <w:r w:rsidR="00C22E1A" w:rsidRPr="00C22E1A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C22E1A">
        <w:rPr>
          <w:rFonts w:ascii="Times New Roman" w:hAnsi="Times New Roman"/>
          <w:color w:val="000000"/>
          <w:spacing w:val="-3"/>
          <w:w w:val="105"/>
        </w:rPr>
        <w:t>Supply Region</w:t>
      </w:r>
      <w:r w:rsidR="001341D3">
        <w:rPr>
          <w:rFonts w:ascii="Times New Roman" w:hAnsi="Times New Roman"/>
          <w:color w:val="000000"/>
          <w:spacing w:val="-3"/>
          <w:w w:val="105"/>
        </w:rPr>
        <w:t>s</w:t>
      </w:r>
      <w:r w:rsidR="00B520F7">
        <w:rPr>
          <w:rFonts w:ascii="Times New Roman" w:hAnsi="Times New Roman"/>
          <w:color w:val="000000"/>
          <w:spacing w:val="-3"/>
          <w:w w:val="105"/>
        </w:rPr>
        <w:t xml:space="preserve">.  </w:t>
      </w:r>
      <w:r w:rsidR="00AE3627" w:rsidRPr="006B1C27">
        <w:rPr>
          <w:rFonts w:ascii="Times New Roman" w:hAnsi="Times New Roman"/>
        </w:rPr>
        <w:t>Figure 1 below</w:t>
      </w:r>
      <w:r w:rsidR="00AE3627">
        <w:rPr>
          <w:rFonts w:ascii="Times New Roman" w:hAnsi="Times New Roman"/>
        </w:rPr>
        <w:t xml:space="preserve"> shows the six EIA Supply Regions used in the </w:t>
      </w:r>
      <w:r w:rsidR="0003709C">
        <w:rPr>
          <w:rFonts w:ascii="Times New Roman" w:hAnsi="Times New Roman"/>
          <w:color w:val="000000"/>
          <w:spacing w:val="-3"/>
          <w:w w:val="105"/>
        </w:rPr>
        <w:t>U.S. GHG Inventory</w:t>
      </w:r>
      <w:r w:rsidR="00AE3627">
        <w:rPr>
          <w:rFonts w:ascii="Times New Roman" w:hAnsi="Times New Roman"/>
        </w:rPr>
        <w:t>.</w:t>
      </w:r>
    </w:p>
    <w:p w:rsidR="007D442A" w:rsidRDefault="007D442A" w:rsidP="007D442A">
      <w:pPr>
        <w:pStyle w:val="Tabletitle-GHGPreamble"/>
        <w:jc w:val="center"/>
        <w:rPr>
          <w:rFonts w:ascii="Times New Roman" w:hAnsi="Times New Roman" w:cs="Times New Roman"/>
        </w:rPr>
      </w:pPr>
    </w:p>
    <w:p w:rsidR="007D442A" w:rsidRDefault="007D442A" w:rsidP="007D442A">
      <w:pPr>
        <w:pStyle w:val="Tabletitle-GHGPreamb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1. EIA Supply Region Map</w:t>
      </w:r>
    </w:p>
    <w:p w:rsidR="00AE3627" w:rsidRDefault="00AE3627" w:rsidP="00AE3627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 w:rsidRPr="00F31EF1">
        <w:rPr>
          <w:rFonts w:ascii="Times New Roman" w:hAnsi="Times New Roman"/>
          <w:noProof/>
          <w:color w:val="000000"/>
          <w:spacing w:val="-3"/>
          <w:w w:val="105"/>
        </w:rPr>
        <w:drawing>
          <wp:inline distT="0" distB="0" distL="0" distR="0">
            <wp:extent cx="5943600" cy="3879395"/>
            <wp:effectExtent l="19050" t="19050" r="19050" b="2585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93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0F7" w:rsidRDefault="00B520F7" w:rsidP="00C22E1A">
      <w:pPr>
        <w:pStyle w:val="Tabletitle-GHGPreamble"/>
        <w:jc w:val="center"/>
        <w:rPr>
          <w:rFonts w:ascii="Times New Roman" w:hAnsi="Times New Roman" w:cs="Times New Roman"/>
        </w:rPr>
      </w:pPr>
    </w:p>
    <w:p w:rsidR="00C22E1A" w:rsidRPr="0045657A" w:rsidRDefault="00C22E1A" w:rsidP="00C22E1A">
      <w:pPr>
        <w:pStyle w:val="Tabletitle-GHGPreamble"/>
        <w:rPr>
          <w:rFonts w:ascii="Times New Roman" w:hAnsi="Times New Roman" w:cs="Times New Roman"/>
          <w:b w:val="0"/>
        </w:rPr>
        <w:sectPr w:rsidR="00C22E1A" w:rsidRPr="0045657A" w:rsidSect="006A7B7C"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45657A">
        <w:rPr>
          <w:rFonts w:ascii="Times New Roman" w:hAnsi="Times New Roman" w:cs="Times New Roman"/>
          <w:b w:val="0"/>
        </w:rPr>
        <w:t>Table 1 below shows the vent rates</w:t>
      </w:r>
      <w:r w:rsidR="006A7B7C" w:rsidRPr="0045657A">
        <w:rPr>
          <w:rFonts w:ascii="Times New Roman" w:hAnsi="Times New Roman" w:cs="Times New Roman"/>
          <w:b w:val="0"/>
        </w:rPr>
        <w:t xml:space="preserve"> </w:t>
      </w:r>
      <w:r w:rsidR="00411C00" w:rsidRPr="0045657A">
        <w:rPr>
          <w:rFonts w:ascii="Times New Roman" w:hAnsi="Times New Roman" w:cs="Times New Roman"/>
          <w:b w:val="0"/>
        </w:rPr>
        <w:t xml:space="preserve">by EIA Supply Region </w:t>
      </w:r>
      <w:r w:rsidR="006A7B7C" w:rsidRPr="0045657A">
        <w:rPr>
          <w:rFonts w:ascii="Times New Roman" w:hAnsi="Times New Roman" w:cs="Times New Roman"/>
          <w:b w:val="0"/>
        </w:rPr>
        <w:t xml:space="preserve">for each venting scenario used in the </w:t>
      </w:r>
      <w:r w:rsidR="0045657A" w:rsidRPr="0045657A">
        <w:rPr>
          <w:rFonts w:ascii="Times New Roman" w:hAnsi="Times New Roman"/>
          <w:b w:val="0"/>
          <w:color w:val="000000"/>
          <w:spacing w:val="-3"/>
          <w:w w:val="105"/>
        </w:rPr>
        <w:t>U.S. GHG Inventory</w:t>
      </w:r>
      <w:r w:rsidRPr="0045657A">
        <w:rPr>
          <w:rFonts w:ascii="Times New Roman" w:hAnsi="Times New Roman" w:cs="Times New Roman"/>
          <w:b w:val="0"/>
        </w:rPr>
        <w:t>.</w:t>
      </w:r>
    </w:p>
    <w:p w:rsidR="00F0264C" w:rsidRDefault="00F0264C" w:rsidP="002424F3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F0264C" w:rsidRDefault="00F0264C" w:rsidP="00F0264C">
      <w:pPr>
        <w:pStyle w:val="Tabletitle-GHGPreamble"/>
        <w:jc w:val="center"/>
        <w:rPr>
          <w:rFonts w:ascii="Times New Roman" w:hAnsi="Times New Roman" w:cs="Times New Roman"/>
        </w:rPr>
      </w:pPr>
      <w:r w:rsidRPr="00BE00D1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 xml:space="preserve">1. Liquids Unloading Vent Rates from the </w:t>
      </w:r>
      <w:r w:rsidR="0003709C">
        <w:rPr>
          <w:rFonts w:ascii="Times New Roman" w:hAnsi="Times New Roman"/>
          <w:color w:val="000000"/>
          <w:spacing w:val="-3"/>
          <w:w w:val="105"/>
        </w:rPr>
        <w:t>U.S. GHG Inventory</w:t>
      </w:r>
    </w:p>
    <w:tbl>
      <w:tblPr>
        <w:tblW w:w="9475" w:type="dxa"/>
        <w:jc w:val="center"/>
        <w:tblLayout w:type="fixed"/>
        <w:tblLook w:val="04A0" w:firstRow="1" w:lastRow="0" w:firstColumn="1" w:lastColumn="0" w:noHBand="0" w:noVBand="1"/>
      </w:tblPr>
      <w:tblGrid>
        <w:gridCol w:w="1868"/>
        <w:gridCol w:w="1901"/>
        <w:gridCol w:w="1902"/>
        <w:gridCol w:w="1902"/>
        <w:gridCol w:w="1902"/>
      </w:tblGrid>
      <w:tr w:rsidR="006A7B7C" w:rsidRPr="00A37940" w:rsidTr="006A7B7C">
        <w:trPr>
          <w:trHeight w:val="630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EIA Supply </w:t>
            </w:r>
            <w:r w:rsidRPr="002605A8">
              <w:rPr>
                <w:rFonts w:ascii="Times New Roman" w:hAnsi="Times New Roman"/>
                <w:b/>
                <w:bCs/>
                <w:color w:val="000000"/>
              </w:rPr>
              <w:t>Region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4D8">
              <w:rPr>
                <w:rFonts w:ascii="Times New Roman" w:hAnsi="Times New Roman"/>
                <w:b/>
                <w:bCs/>
                <w:color w:val="000000"/>
              </w:rPr>
              <w:t>Wells venting with plunger lift (%)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4D8">
              <w:rPr>
                <w:rFonts w:ascii="Times New Roman" w:hAnsi="Times New Roman"/>
                <w:b/>
                <w:bCs/>
                <w:color w:val="000000"/>
              </w:rPr>
              <w:t>Wells venting without plunger lift (%)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4D8">
              <w:rPr>
                <w:rFonts w:ascii="Times New Roman" w:hAnsi="Times New Roman"/>
                <w:b/>
                <w:bCs/>
                <w:color w:val="000000"/>
              </w:rPr>
              <w:t xml:space="preserve">Vent Rate for Wells with Plunger Lift (scf/yr/well) </w:t>
            </w:r>
            <w:r w:rsidRPr="009D44D8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4D8">
              <w:rPr>
                <w:rFonts w:ascii="Times New Roman" w:hAnsi="Times New Roman"/>
                <w:b/>
                <w:bCs/>
                <w:color w:val="000000"/>
              </w:rPr>
              <w:t xml:space="preserve">Vent Rate for Wells without Plunger Lift (scf/yr/well) </w:t>
            </w:r>
            <w:r w:rsidRPr="009D44D8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a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North East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4.3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11.26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314,626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166,174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Midcontinent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2.33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4.14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1,379,958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230,199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Rocky Mountain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12.88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1.52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154,300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2,579,444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South West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3.32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19.47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3,547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96,748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West Coast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7.59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6.80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345,343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304,048</w:t>
            </w:r>
          </w:p>
        </w:tc>
      </w:tr>
      <w:tr w:rsidR="006A7B7C" w:rsidRPr="00A37940" w:rsidTr="006A7B7C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Gulf Coast</w:t>
            </w: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9D44D8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2.32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B520F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7.08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70,021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AE3627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300,592</w:t>
            </w:r>
          </w:p>
        </w:tc>
      </w:tr>
    </w:tbl>
    <w:p w:rsidR="00F0264C" w:rsidRPr="00F0264C" w:rsidRDefault="00F0264C" w:rsidP="00F0264C">
      <w:pPr>
        <w:pStyle w:val="Tabletitle-GHGPreamble"/>
        <w:rPr>
          <w:rFonts w:ascii="Times New Roman" w:hAnsi="Times New Roman" w:cs="Times New Roman"/>
          <w:b w:val="0"/>
        </w:rPr>
      </w:pPr>
      <w:r w:rsidRPr="00F0264C">
        <w:rPr>
          <w:rFonts w:ascii="Times New Roman" w:hAnsi="Times New Roman" w:cs="Times New Roman"/>
          <w:b w:val="0"/>
          <w:vertAlign w:val="superscript"/>
        </w:rPr>
        <w:t xml:space="preserve">a </w:t>
      </w:r>
      <w:r w:rsidRPr="00F0264C">
        <w:rPr>
          <w:rFonts w:ascii="Times New Roman" w:hAnsi="Times New Roman" w:cs="Times New Roman"/>
          <w:b w:val="0"/>
        </w:rPr>
        <w:t>Whole gas vent rates.</w:t>
      </w:r>
    </w:p>
    <w:p w:rsidR="0045657A" w:rsidRDefault="0045657A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</w:p>
    <w:p w:rsidR="006A7B7C" w:rsidRDefault="00411C00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  <w:r>
        <w:rPr>
          <w:rFonts w:ascii="Times New Roman" w:hAnsi="Times New Roman"/>
          <w:b w:val="0"/>
          <w:color w:val="000000"/>
          <w:spacing w:val="-3"/>
          <w:w w:val="105"/>
        </w:rPr>
        <w:t xml:space="preserve">In order to utilize this information </w:t>
      </w:r>
      <w:r w:rsidR="000C59EE">
        <w:rPr>
          <w:rFonts w:ascii="Times New Roman" w:hAnsi="Times New Roman"/>
          <w:b w:val="0"/>
          <w:color w:val="000000"/>
          <w:spacing w:val="-3"/>
          <w:w w:val="105"/>
        </w:rPr>
        <w:t xml:space="preserve">within </w:t>
      </w:r>
      <w:r>
        <w:rPr>
          <w:rFonts w:ascii="Times New Roman" w:hAnsi="Times New Roman"/>
          <w:b w:val="0"/>
          <w:color w:val="000000"/>
          <w:spacing w:val="-3"/>
          <w:w w:val="105"/>
        </w:rPr>
        <w:t>the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>structure and methodology used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>in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="0045657A" w:rsidRPr="00FB323A">
        <w:rPr>
          <w:rFonts w:ascii="Times New Roman" w:hAnsi="Times New Roman"/>
          <w:b w:val="0"/>
          <w:color w:val="000000"/>
          <w:spacing w:val="-3"/>
          <w:w w:val="105"/>
        </w:rPr>
        <w:t>the</w:t>
      </w:r>
      <w:r w:rsidRPr="00FB323A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="00FB323A" w:rsidRPr="00FB323A">
        <w:rPr>
          <w:rFonts w:ascii="Times New Roman" w:hAnsi="Times New Roman"/>
          <w:b w:val="0"/>
          <w:color w:val="000000"/>
          <w:spacing w:val="-3"/>
          <w:w w:val="105"/>
        </w:rPr>
        <w:t>tool</w:t>
      </w:r>
      <w:r w:rsidRPr="00FB323A">
        <w:rPr>
          <w:rFonts w:ascii="Times New Roman" w:hAnsi="Times New Roman"/>
          <w:b w:val="0"/>
          <w:color w:val="000000"/>
          <w:spacing w:val="-3"/>
          <w:w w:val="105"/>
        </w:rPr>
        <w:t>, a weighted</w:t>
      </w:r>
      <w:r>
        <w:rPr>
          <w:rFonts w:ascii="Times New Roman" w:hAnsi="Times New Roman"/>
          <w:b w:val="0"/>
          <w:color w:val="000000"/>
          <w:spacing w:val="-3"/>
          <w:w w:val="105"/>
        </w:rPr>
        <w:t xml:space="preserve"> vent rate </w:t>
      </w:r>
      <w:r w:rsidR="000C59EE">
        <w:rPr>
          <w:rFonts w:ascii="Times New Roman" w:hAnsi="Times New Roman"/>
          <w:b w:val="0"/>
          <w:color w:val="000000"/>
          <w:spacing w:val="-3"/>
          <w:w w:val="105"/>
        </w:rPr>
        <w:t>was develo</w:t>
      </w:r>
      <w:r w:rsidR="00086EB7">
        <w:rPr>
          <w:rFonts w:ascii="Times New Roman" w:hAnsi="Times New Roman"/>
          <w:b w:val="0"/>
          <w:color w:val="000000"/>
          <w:spacing w:val="-3"/>
          <w:w w:val="105"/>
        </w:rPr>
        <w:t>p</w:t>
      </w:r>
      <w:r w:rsidR="000C59EE">
        <w:rPr>
          <w:rFonts w:ascii="Times New Roman" w:hAnsi="Times New Roman"/>
          <w:b w:val="0"/>
          <w:color w:val="000000"/>
          <w:spacing w:val="-3"/>
          <w:w w:val="105"/>
        </w:rPr>
        <w:t>ed</w:t>
      </w:r>
      <w:r>
        <w:rPr>
          <w:rFonts w:ascii="Times New Roman" w:hAnsi="Times New Roman"/>
          <w:b w:val="0"/>
          <w:color w:val="000000"/>
          <w:spacing w:val="-3"/>
          <w:w w:val="105"/>
        </w:rPr>
        <w:t xml:space="preserve"> for all wells in a county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>.  This is needed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 as the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 xml:space="preserve"> tool 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does not 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 xml:space="preserve">contain distinct counts of 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>wells with plunger lifts, and wells without</w:t>
      </w:r>
      <w:r>
        <w:rPr>
          <w:rFonts w:ascii="Times New Roman" w:hAnsi="Times New Roman"/>
          <w:b w:val="0"/>
          <w:color w:val="000000"/>
          <w:spacing w:val="-3"/>
          <w:w w:val="105"/>
        </w:rPr>
        <w:t>.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 xml:space="preserve">  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 xml:space="preserve">Calculation of a weighted vent rate </w:t>
      </w:r>
      <w:r w:rsidR="0045657A">
        <w:rPr>
          <w:rFonts w:ascii="Times New Roman" w:hAnsi="Times New Roman"/>
          <w:b w:val="0"/>
          <w:color w:val="000000"/>
          <w:spacing w:val="-3"/>
          <w:w w:val="105"/>
        </w:rPr>
        <w:t>is accomplished using the data in Table 1.</w:t>
      </w:r>
      <w:r>
        <w:rPr>
          <w:rFonts w:ascii="Times New Roman" w:hAnsi="Times New Roman"/>
          <w:b w:val="0"/>
          <w:color w:val="000000"/>
          <w:spacing w:val="-3"/>
          <w:w w:val="105"/>
        </w:rPr>
        <w:t xml:space="preserve">  For example, </w:t>
      </w:r>
      <w:r w:rsidR="00335648">
        <w:rPr>
          <w:rFonts w:ascii="Times New Roman" w:hAnsi="Times New Roman"/>
          <w:b w:val="0"/>
          <w:color w:val="000000"/>
          <w:spacing w:val="-3"/>
          <w:w w:val="105"/>
        </w:rPr>
        <w:t>the</w:t>
      </w:r>
      <w:r>
        <w:rPr>
          <w:rFonts w:ascii="Times New Roman" w:hAnsi="Times New Roman"/>
          <w:b w:val="0"/>
          <w:color w:val="000000"/>
          <w:spacing w:val="-3"/>
          <w:w w:val="105"/>
        </w:rPr>
        <w:t xml:space="preserve"> updated default liquids unloading vent rate for the North East EIA Supply Region is calculated as follows</w:t>
      </w:r>
      <w:r w:rsidR="00BA64E1">
        <w:rPr>
          <w:rFonts w:ascii="Times New Roman" w:hAnsi="Times New Roman"/>
          <w:b w:val="0"/>
          <w:color w:val="000000"/>
          <w:spacing w:val="-3"/>
          <w:w w:val="105"/>
        </w:rPr>
        <w:t xml:space="preserve"> (using the 2011 value of 153,773 wells in the North East</w:t>
      </w:r>
      <w:r w:rsidR="00B73F3C">
        <w:rPr>
          <w:rFonts w:ascii="Times New Roman" w:hAnsi="Times New Roman"/>
          <w:b w:val="0"/>
          <w:color w:val="000000"/>
          <w:spacing w:val="-3"/>
          <w:w w:val="105"/>
        </w:rPr>
        <w:t xml:space="preserve"> as shown in Table 2</w:t>
      </w:r>
      <w:r w:rsidR="00BA64E1">
        <w:rPr>
          <w:rFonts w:ascii="Times New Roman" w:hAnsi="Times New Roman"/>
          <w:b w:val="0"/>
          <w:color w:val="000000"/>
          <w:spacing w:val="-3"/>
          <w:w w:val="105"/>
        </w:rPr>
        <w:t>)</w:t>
      </w:r>
      <w:r>
        <w:rPr>
          <w:rFonts w:ascii="Times New Roman" w:hAnsi="Times New Roman"/>
          <w:b w:val="0"/>
          <w:color w:val="000000"/>
          <w:spacing w:val="-3"/>
          <w:w w:val="105"/>
        </w:rPr>
        <w:t>:</w:t>
      </w:r>
    </w:p>
    <w:p w:rsidR="00411C00" w:rsidRDefault="001A40C4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  <w:r>
        <w:rPr>
          <w:rFonts w:ascii="Times New Roman" w:hAnsi="Times New Roman"/>
          <w:b w:val="0"/>
          <w:noProof/>
          <w:color w:val="000000"/>
          <w:spacing w:val="-3"/>
        </w:rPr>
        <w:object w:dxaOrig="1440" w:dyaOrig="1440" w14:anchorId="2EC6CCBC">
          <v:shape id="_x0000_s1033" type="#_x0000_t75" style="position:absolute;margin-left:-2.6pt;margin-top:12pt;width:384.55pt;height:34.6pt;z-index:251660288">
            <v:imagedata r:id="rId12" o:title=""/>
          </v:shape>
          <o:OLEObject Type="Embed" ProgID="Equation.3" ShapeID="_x0000_s1033" DrawAspect="Content" ObjectID="_1478504451" r:id="rId13"/>
        </w:object>
      </w:r>
    </w:p>
    <w:p w:rsidR="005F7FB6" w:rsidRDefault="005F7FB6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</w:p>
    <w:p w:rsidR="005F7FB6" w:rsidRDefault="005F7FB6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</w:p>
    <w:p w:rsidR="005F7FB6" w:rsidRPr="00335648" w:rsidRDefault="00335648" w:rsidP="006A7B7C">
      <w:pPr>
        <w:pStyle w:val="Tabletitle-GHGPreamble"/>
        <w:rPr>
          <w:rFonts w:ascii="Times New Roman" w:hAnsi="Times New Roman" w:cs="Times New Roman"/>
          <w:b w:val="0"/>
          <w:color w:val="000000"/>
          <w:spacing w:val="-3"/>
          <w:w w:val="105"/>
        </w:rPr>
      </w:pPr>
      <w:r w:rsidRPr="003B736A">
        <w:rPr>
          <w:position w:val="-14"/>
        </w:rPr>
        <w:object w:dxaOrig="1300" w:dyaOrig="380" w14:anchorId="7D3A92D8">
          <v:shape id="_x0000_i1025" type="#_x0000_t75" style="width:66.75pt;height:18.75pt" o:ole="">
            <v:imagedata r:id="rId14" o:title=""/>
          </v:shape>
          <o:OLEObject Type="Embed" ProgID="Equation.3" ShapeID="_x0000_i1025" DrawAspect="Content" ObjectID="_1478504448" r:id="rId15"/>
        </w:object>
      </w:r>
      <w:r>
        <w:rPr>
          <w:b w:val="0"/>
        </w:rPr>
        <w:t xml:space="preserve">= </w:t>
      </w:r>
      <w:r w:rsidRPr="00335648">
        <w:rPr>
          <w:rFonts w:ascii="Times New Roman" w:hAnsi="Times New Roman" w:cs="Times New Roman"/>
          <w:b w:val="0"/>
        </w:rPr>
        <w:t xml:space="preserve">32,421 </w:t>
      </w:r>
      <w:r w:rsidRPr="00335648">
        <w:rPr>
          <w:rFonts w:ascii="Times New Roman" w:hAnsi="Times New Roman"/>
          <w:b w:val="0"/>
          <w:color w:val="000000"/>
        </w:rPr>
        <w:t>(scf/yr/well)</w:t>
      </w:r>
    </w:p>
    <w:p w:rsidR="00335648" w:rsidRDefault="00335648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</w:p>
    <w:p w:rsidR="00411C00" w:rsidRPr="003B3443" w:rsidRDefault="00411C00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  <w:r w:rsidRPr="003B3443">
        <w:rPr>
          <w:rFonts w:ascii="Times New Roman" w:hAnsi="Times New Roman"/>
          <w:b w:val="0"/>
          <w:color w:val="000000"/>
          <w:spacing w:val="-3"/>
          <w:w w:val="105"/>
        </w:rPr>
        <w:t>Table 2 shows the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 xml:space="preserve"> resultant</w:t>
      </w:r>
      <w:r w:rsidRPr="003B3443">
        <w:rPr>
          <w:rFonts w:ascii="Times New Roman" w:hAnsi="Times New Roman"/>
          <w:b w:val="0"/>
          <w:color w:val="000000"/>
          <w:spacing w:val="-3"/>
          <w:w w:val="105"/>
        </w:rPr>
        <w:t xml:space="preserve"> updated default vent rates used in the 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>tool</w:t>
      </w:r>
      <w:r w:rsidRPr="003B3443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Pr="003B3443">
        <w:rPr>
          <w:rFonts w:ascii="Times New Roman" w:hAnsi="Times New Roman"/>
          <w:b w:val="0"/>
        </w:rPr>
        <w:t>(data from the West Coast Region has been used for the State of Alaska)</w:t>
      </w:r>
      <w:r w:rsidRPr="003B3443">
        <w:rPr>
          <w:rFonts w:ascii="Times New Roman" w:hAnsi="Times New Roman"/>
          <w:b w:val="0"/>
          <w:color w:val="000000"/>
          <w:spacing w:val="-3"/>
          <w:w w:val="105"/>
        </w:rPr>
        <w:t>.</w:t>
      </w:r>
      <w:r w:rsidR="003B3443">
        <w:rPr>
          <w:rFonts w:ascii="Times New Roman" w:hAnsi="Times New Roman"/>
          <w:b w:val="0"/>
          <w:color w:val="000000"/>
          <w:spacing w:val="-3"/>
          <w:w w:val="105"/>
        </w:rPr>
        <w:t xml:space="preserve"> 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 xml:space="preserve">As </w:t>
      </w:r>
      <w:r w:rsidR="000C59EE">
        <w:rPr>
          <w:rFonts w:ascii="Times New Roman" w:hAnsi="Times New Roman"/>
          <w:b w:val="0"/>
          <w:color w:val="000000"/>
          <w:spacing w:val="-3"/>
          <w:w w:val="105"/>
        </w:rPr>
        <w:t xml:space="preserve">these </w:t>
      </w:r>
      <w:r w:rsidR="00C400FE">
        <w:rPr>
          <w:rFonts w:ascii="Times New Roman" w:hAnsi="Times New Roman"/>
          <w:b w:val="0"/>
          <w:color w:val="000000"/>
          <w:spacing w:val="-3"/>
          <w:w w:val="105"/>
        </w:rPr>
        <w:t>are annual vent rates, w</w:t>
      </w:r>
      <w:r w:rsidR="003B3443" w:rsidRPr="003B3443">
        <w:rPr>
          <w:rFonts w:ascii="Times New Roman" w:hAnsi="Times New Roman"/>
          <w:b w:val="0"/>
        </w:rPr>
        <w:t xml:space="preserve">here this information is used in the tool, the frequency of liquids </w:t>
      </w:r>
      <w:r w:rsidR="003B3443" w:rsidRPr="003B3443">
        <w:rPr>
          <w:rFonts w:ascii="Times New Roman" w:hAnsi="Times New Roman" w:cs="Times New Roman"/>
          <w:b w:val="0"/>
        </w:rPr>
        <w:t>unloading venting has been set equal to one</w:t>
      </w:r>
      <w:r w:rsidR="003B3443">
        <w:rPr>
          <w:rFonts w:ascii="Times New Roman" w:hAnsi="Times New Roman" w:cs="Times New Roman"/>
          <w:b w:val="0"/>
        </w:rPr>
        <w:t xml:space="preserve"> event per year</w:t>
      </w:r>
      <w:r w:rsidR="0045657A">
        <w:rPr>
          <w:rFonts w:ascii="Times New Roman" w:hAnsi="Times New Roman" w:cs="Times New Roman"/>
          <w:b w:val="0"/>
        </w:rPr>
        <w:t>.</w:t>
      </w:r>
      <w:r w:rsidR="00FB323A">
        <w:rPr>
          <w:rFonts w:ascii="Times New Roman" w:hAnsi="Times New Roman" w:cs="Times New Roman"/>
          <w:b w:val="0"/>
        </w:rPr>
        <w:t xml:space="preserve">  Additionally, as these rates reflect some level of control (through the use of plunger lifts), where this information is used in the 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>tool</w:t>
      </w:r>
      <w:r w:rsidR="00FB323A">
        <w:rPr>
          <w:rFonts w:ascii="Times New Roman" w:hAnsi="Times New Roman" w:cs="Times New Roman"/>
          <w:b w:val="0"/>
        </w:rPr>
        <w:t>, a value of “NA” is used for the control method, and no additional reduction from use of controls has been applied.</w:t>
      </w:r>
      <w:r w:rsidR="0045657A">
        <w:rPr>
          <w:rFonts w:ascii="Times New Roman" w:hAnsi="Times New Roman" w:cs="Times New Roman"/>
          <w:b w:val="0"/>
        </w:rPr>
        <w:t xml:space="preserve">  S</w:t>
      </w:r>
      <w:r w:rsidR="003B3443">
        <w:rPr>
          <w:rFonts w:ascii="Times New Roman" w:hAnsi="Times New Roman" w:cs="Times New Roman"/>
          <w:b w:val="0"/>
        </w:rPr>
        <w:t xml:space="preserve">ee the </w:t>
      </w:r>
      <w:r w:rsidR="00FB323A">
        <w:rPr>
          <w:rFonts w:ascii="Times New Roman" w:hAnsi="Times New Roman"/>
          <w:b w:val="0"/>
          <w:color w:val="000000"/>
          <w:spacing w:val="-3"/>
          <w:w w:val="105"/>
        </w:rPr>
        <w:t>tool</w:t>
      </w:r>
      <w:r w:rsidR="003B3443">
        <w:rPr>
          <w:rFonts w:ascii="Times New Roman" w:hAnsi="Times New Roman" w:cs="Times New Roman"/>
          <w:b w:val="0"/>
        </w:rPr>
        <w:t xml:space="preserve"> documentation for detailed information on the methodology used to estimate emissions for liquids unloading</w:t>
      </w:r>
      <w:r w:rsidR="003B3443" w:rsidRPr="003B3443">
        <w:rPr>
          <w:rFonts w:ascii="Times New Roman" w:hAnsi="Times New Roman" w:cs="Times New Roman"/>
          <w:b w:val="0"/>
        </w:rPr>
        <w:t>.</w:t>
      </w:r>
    </w:p>
    <w:p w:rsidR="006A7B7C" w:rsidRPr="006A7B7C" w:rsidRDefault="006A7B7C" w:rsidP="006A7B7C">
      <w:pPr>
        <w:pStyle w:val="Tabletitle-GHGPreamble"/>
        <w:rPr>
          <w:rFonts w:ascii="Times New Roman" w:hAnsi="Times New Roman"/>
          <w:b w:val="0"/>
          <w:color w:val="000000"/>
          <w:spacing w:val="-3"/>
          <w:w w:val="105"/>
        </w:rPr>
      </w:pPr>
    </w:p>
    <w:p w:rsidR="006A7B7C" w:rsidRDefault="006A7B7C" w:rsidP="006A7B7C">
      <w:pPr>
        <w:pStyle w:val="Tabletitle-GHGPreamble"/>
        <w:jc w:val="center"/>
        <w:rPr>
          <w:rFonts w:ascii="Times New Roman" w:hAnsi="Times New Roman" w:cs="Times New Roman"/>
        </w:rPr>
      </w:pPr>
      <w:r w:rsidRPr="00BE00D1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 xml:space="preserve">2. </w:t>
      </w:r>
      <w:r w:rsidR="00411C00">
        <w:rPr>
          <w:rFonts w:ascii="Times New Roman" w:hAnsi="Times New Roman" w:cs="Times New Roman"/>
        </w:rPr>
        <w:t>Default</w:t>
      </w:r>
      <w:r>
        <w:rPr>
          <w:rFonts w:ascii="Times New Roman" w:hAnsi="Times New Roman" w:cs="Times New Roman"/>
        </w:rPr>
        <w:t xml:space="preserve"> Liquids Unloading Vent Rates for the Tool</w:t>
      </w:r>
    </w:p>
    <w:tbl>
      <w:tblPr>
        <w:tblW w:w="6723" w:type="dxa"/>
        <w:jc w:val="center"/>
        <w:tblLayout w:type="fixed"/>
        <w:tblLook w:val="04A0" w:firstRow="1" w:lastRow="0" w:firstColumn="1" w:lastColumn="0" w:noHBand="0" w:noVBand="1"/>
      </w:tblPr>
      <w:tblGrid>
        <w:gridCol w:w="1868"/>
        <w:gridCol w:w="1701"/>
        <w:gridCol w:w="3154"/>
      </w:tblGrid>
      <w:tr w:rsidR="006A7B7C" w:rsidRPr="00A37940" w:rsidTr="00C400FE">
        <w:trPr>
          <w:trHeight w:val="630"/>
          <w:tblHeader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EIA Supply </w:t>
            </w:r>
            <w:r w:rsidRPr="002605A8">
              <w:rPr>
                <w:rFonts w:ascii="Times New Roman" w:hAnsi="Times New Roman"/>
                <w:b/>
                <w:bCs/>
                <w:color w:val="000000"/>
              </w:rPr>
              <w:t>Region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D44D8">
              <w:rPr>
                <w:rFonts w:ascii="Times New Roman" w:hAnsi="Times New Roman"/>
                <w:b/>
                <w:bCs/>
                <w:color w:val="000000"/>
              </w:rPr>
              <w:t>Gas Well Count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B7C" w:rsidRPr="009D44D8" w:rsidRDefault="003F2842" w:rsidP="001E578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Default</w:t>
            </w:r>
            <w:r w:rsidR="006A7B7C" w:rsidRPr="009D44D8">
              <w:rPr>
                <w:rFonts w:ascii="Times New Roman" w:hAnsi="Times New Roman"/>
                <w:b/>
                <w:bCs/>
                <w:color w:val="000000"/>
              </w:rPr>
              <w:t xml:space="preserve"> Vent Rate for all Wells (scf/yr/well) </w:t>
            </w:r>
            <w:r w:rsidR="006A7B7C" w:rsidRPr="009D44D8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a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North East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153,773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32,421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lastRenderedPageBreak/>
              <w:t>Midcontinent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87,193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41,659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Rocky Mountain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58,285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59,047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South West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41,919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18,956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West Coast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1,516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46,884</w:t>
            </w:r>
          </w:p>
        </w:tc>
      </w:tr>
      <w:tr w:rsidR="006A7B7C" w:rsidRPr="00A37940" w:rsidTr="00C400FE">
        <w:trPr>
          <w:trHeight w:val="315"/>
          <w:jc w:val="center"/>
        </w:trPr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</w:rPr>
            </w:pPr>
            <w:r w:rsidRPr="009D44D8">
              <w:rPr>
                <w:rFonts w:ascii="Times New Roman" w:hAnsi="Times New Roman"/>
              </w:rPr>
              <w:t>Gulf Coast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71,629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B7C" w:rsidRPr="009D44D8" w:rsidRDefault="006A7B7C" w:rsidP="001E5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44D8">
              <w:rPr>
                <w:rFonts w:ascii="Times New Roman" w:hAnsi="Times New Roman"/>
                <w:color w:val="000000"/>
              </w:rPr>
              <w:t>22,913</w:t>
            </w:r>
          </w:p>
        </w:tc>
      </w:tr>
    </w:tbl>
    <w:p w:rsidR="006A7B7C" w:rsidRPr="00F0264C" w:rsidRDefault="006A7B7C" w:rsidP="006A7B7C">
      <w:pPr>
        <w:pStyle w:val="Tabletitle-GHGPreamble"/>
        <w:ind w:left="1350"/>
        <w:rPr>
          <w:rFonts w:ascii="Times New Roman" w:hAnsi="Times New Roman" w:cs="Times New Roman"/>
          <w:b w:val="0"/>
        </w:rPr>
      </w:pPr>
      <w:r w:rsidRPr="00F0264C">
        <w:rPr>
          <w:rFonts w:ascii="Times New Roman" w:hAnsi="Times New Roman" w:cs="Times New Roman"/>
          <w:b w:val="0"/>
          <w:vertAlign w:val="superscript"/>
        </w:rPr>
        <w:t xml:space="preserve">a </w:t>
      </w:r>
      <w:r w:rsidRPr="00F0264C">
        <w:rPr>
          <w:rFonts w:ascii="Times New Roman" w:hAnsi="Times New Roman" w:cs="Times New Roman"/>
          <w:b w:val="0"/>
        </w:rPr>
        <w:t>Whole gas vent rates.</w:t>
      </w:r>
    </w:p>
    <w:p w:rsidR="006A7B7C" w:rsidRDefault="006A7B7C" w:rsidP="00AC03CC">
      <w:pPr>
        <w:spacing w:before="36"/>
        <w:rPr>
          <w:rFonts w:ascii="Times New Roman" w:hAnsi="Times New Roman"/>
          <w:b/>
          <w:color w:val="000000"/>
          <w:spacing w:val="-3"/>
          <w:w w:val="105"/>
          <w:u w:val="single"/>
        </w:rPr>
      </w:pPr>
    </w:p>
    <w:p w:rsidR="000E7EC3" w:rsidRPr="00BE00D1" w:rsidRDefault="002424F3" w:rsidP="00AC03CC">
      <w:pPr>
        <w:spacing w:before="36"/>
        <w:rPr>
          <w:rFonts w:ascii="Times New Roman" w:hAnsi="Times New Roman"/>
          <w:b/>
          <w:color w:val="000000"/>
          <w:spacing w:val="-3"/>
          <w:w w:val="105"/>
          <w:u w:val="single"/>
        </w:rPr>
      </w:pPr>
      <w:r w:rsidRPr="00BE00D1">
        <w:rPr>
          <w:rFonts w:ascii="Times New Roman" w:hAnsi="Times New Roman"/>
          <w:b/>
          <w:color w:val="000000"/>
          <w:spacing w:val="-3"/>
          <w:w w:val="105"/>
          <w:u w:val="single"/>
        </w:rPr>
        <w:t>Pneumatic Devices</w:t>
      </w:r>
    </w:p>
    <w:p w:rsidR="00B05A45" w:rsidRPr="00BE00D1" w:rsidRDefault="00B05A45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BE00D1" w:rsidRPr="00BE00D1" w:rsidRDefault="00BE00D1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</w:rPr>
        <w:t>Subpart W of the Greenhouse Gas Reporting Rule</w:t>
      </w:r>
      <w:r w:rsidR="00307D35">
        <w:rPr>
          <w:rStyle w:val="FootnoteReference"/>
          <w:rFonts w:ascii="Times New Roman" w:hAnsi="Times New Roman"/>
        </w:rPr>
        <w:footnoteReference w:id="3"/>
      </w:r>
      <w:r>
        <w:rPr>
          <w:rFonts w:ascii="Times New Roman" w:hAnsi="Times New Roman"/>
        </w:rPr>
        <w:t xml:space="preserve"> prescribes b</w:t>
      </w:r>
      <w:r>
        <w:rPr>
          <w:rFonts w:ascii="Times New Roman" w:hAnsi="Times New Roman"/>
          <w:color w:val="000000"/>
          <w:spacing w:val="-3"/>
          <w:w w:val="105"/>
        </w:rPr>
        <w:t xml:space="preserve">leed rates for low bleed, high bleed, and intermittent bleed devices that are to be used by reporters to estimate emissions.  These rates, shown in Table </w:t>
      </w:r>
      <w:r w:rsidR="006A7B7C">
        <w:rPr>
          <w:rFonts w:ascii="Times New Roman" w:hAnsi="Times New Roman"/>
          <w:color w:val="000000"/>
          <w:spacing w:val="-3"/>
          <w:w w:val="105"/>
        </w:rPr>
        <w:t>3</w:t>
      </w:r>
      <w:r>
        <w:rPr>
          <w:rFonts w:ascii="Times New Roman" w:hAnsi="Times New Roman"/>
          <w:color w:val="000000"/>
          <w:spacing w:val="-3"/>
          <w:w w:val="105"/>
        </w:rPr>
        <w:t xml:space="preserve"> below, have been incorporated </w:t>
      </w:r>
      <w:r w:rsidRPr="00FB323A">
        <w:rPr>
          <w:rFonts w:ascii="Times New Roman" w:hAnsi="Times New Roman"/>
          <w:color w:val="000000"/>
          <w:spacing w:val="-3"/>
          <w:w w:val="105"/>
        </w:rPr>
        <w:t xml:space="preserve">into the </w:t>
      </w:r>
      <w:r w:rsidR="00FB323A" w:rsidRPr="00FB323A">
        <w:rPr>
          <w:rFonts w:ascii="Times New Roman" w:hAnsi="Times New Roman"/>
          <w:color w:val="000000"/>
          <w:spacing w:val="-3"/>
          <w:w w:val="105"/>
        </w:rPr>
        <w:t>tool</w:t>
      </w:r>
      <w:r w:rsidRPr="00FB323A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365CFF" w:rsidRPr="00FB323A">
        <w:rPr>
          <w:rFonts w:ascii="Times New Roman" w:hAnsi="Times New Roman"/>
          <w:color w:val="000000"/>
          <w:spacing w:val="-3"/>
          <w:w w:val="105"/>
        </w:rPr>
        <w:t>as</w:t>
      </w:r>
      <w:r w:rsidR="00365CFF">
        <w:rPr>
          <w:rFonts w:ascii="Times New Roman" w:hAnsi="Times New Roman"/>
          <w:color w:val="000000"/>
          <w:spacing w:val="-3"/>
          <w:w w:val="105"/>
        </w:rPr>
        <w:t xml:space="preserve"> default </w:t>
      </w:r>
      <w:r w:rsidR="006B01A6">
        <w:rPr>
          <w:rFonts w:ascii="Times New Roman" w:hAnsi="Times New Roman"/>
          <w:color w:val="000000"/>
          <w:spacing w:val="-3"/>
          <w:w w:val="105"/>
        </w:rPr>
        <w:t>bleed</w:t>
      </w:r>
      <w:r w:rsidR="00365CFF">
        <w:rPr>
          <w:rFonts w:ascii="Times New Roman" w:hAnsi="Times New Roman"/>
          <w:color w:val="000000"/>
          <w:spacing w:val="-3"/>
          <w:w w:val="105"/>
        </w:rPr>
        <w:t xml:space="preserve"> rates </w:t>
      </w:r>
      <w:r>
        <w:rPr>
          <w:rFonts w:ascii="Times New Roman" w:hAnsi="Times New Roman"/>
          <w:color w:val="000000"/>
          <w:spacing w:val="-3"/>
          <w:w w:val="105"/>
        </w:rPr>
        <w:t xml:space="preserve">for pneumatic devices used </w:t>
      </w:r>
      <w:r w:rsidR="00F31EF1">
        <w:rPr>
          <w:rFonts w:ascii="Times New Roman" w:hAnsi="Times New Roman"/>
          <w:color w:val="000000"/>
          <w:spacing w:val="-3"/>
          <w:w w:val="105"/>
        </w:rPr>
        <w:t>at oil and</w:t>
      </w:r>
      <w:r>
        <w:rPr>
          <w:rFonts w:ascii="Times New Roman" w:hAnsi="Times New Roman"/>
          <w:color w:val="000000"/>
          <w:spacing w:val="-3"/>
          <w:w w:val="105"/>
        </w:rPr>
        <w:t xml:space="preserve"> gas </w:t>
      </w:r>
      <w:r w:rsidR="00F31EF1">
        <w:rPr>
          <w:rFonts w:ascii="Times New Roman" w:hAnsi="Times New Roman"/>
          <w:color w:val="000000"/>
          <w:spacing w:val="-3"/>
          <w:w w:val="105"/>
        </w:rPr>
        <w:t>wells</w:t>
      </w:r>
      <w:r>
        <w:rPr>
          <w:rFonts w:ascii="Times New Roman" w:hAnsi="Times New Roman"/>
          <w:color w:val="000000"/>
          <w:spacing w:val="-3"/>
          <w:w w:val="105"/>
        </w:rPr>
        <w:t>.</w:t>
      </w:r>
    </w:p>
    <w:p w:rsidR="00BE00D1" w:rsidRPr="00BE00D1" w:rsidRDefault="00BE00D1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BE00D1" w:rsidRDefault="00BE00D1" w:rsidP="00EA1684">
      <w:pPr>
        <w:pStyle w:val="Tabletitle-GHGPreamble"/>
        <w:ind w:left="1080" w:right="1080"/>
        <w:jc w:val="center"/>
        <w:rPr>
          <w:rFonts w:ascii="Times New Roman" w:hAnsi="Times New Roman" w:cs="Times New Roman"/>
        </w:rPr>
      </w:pPr>
      <w:r w:rsidRPr="00BE00D1">
        <w:rPr>
          <w:rFonts w:ascii="Times New Roman" w:hAnsi="Times New Roman" w:cs="Times New Roman"/>
        </w:rPr>
        <w:t xml:space="preserve">Table </w:t>
      </w:r>
      <w:r w:rsidR="006A7B7C">
        <w:rPr>
          <w:rFonts w:ascii="Times New Roman" w:hAnsi="Times New Roman" w:cs="Times New Roman"/>
        </w:rPr>
        <w:t>3</w:t>
      </w:r>
      <w:r w:rsidR="002605A8">
        <w:rPr>
          <w:rFonts w:ascii="Times New Roman" w:hAnsi="Times New Roman" w:cs="Times New Roman"/>
        </w:rPr>
        <w:t xml:space="preserve">. </w:t>
      </w:r>
      <w:r w:rsidRPr="00BE00D1">
        <w:rPr>
          <w:rFonts w:ascii="Times New Roman" w:hAnsi="Times New Roman" w:cs="Times New Roman"/>
        </w:rPr>
        <w:t xml:space="preserve">Whole Gas </w:t>
      </w:r>
      <w:r w:rsidR="00B845AB">
        <w:rPr>
          <w:rFonts w:ascii="Times New Roman" w:hAnsi="Times New Roman" w:cs="Times New Roman"/>
        </w:rPr>
        <w:t>Bleed Rates</w:t>
      </w:r>
      <w:r w:rsidRPr="00BE00D1">
        <w:rPr>
          <w:rFonts w:ascii="Times New Roman" w:hAnsi="Times New Roman" w:cs="Times New Roman"/>
        </w:rPr>
        <w:t xml:space="preserve"> for </w:t>
      </w:r>
      <w:r w:rsidR="00B845AB">
        <w:rPr>
          <w:rFonts w:ascii="Times New Roman" w:hAnsi="Times New Roman" w:cs="Times New Roman"/>
        </w:rPr>
        <w:t>Pneumatic Devices from Subpart W of the Greenhouse Gas Reporting Rule</w:t>
      </w: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4728"/>
        <w:gridCol w:w="2472"/>
      </w:tblGrid>
      <w:tr w:rsidR="00A37940" w:rsidRPr="00A37940" w:rsidTr="00A37940">
        <w:trPr>
          <w:trHeight w:val="630"/>
          <w:jc w:val="center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7940" w:rsidRPr="00A37940" w:rsidRDefault="00A37940" w:rsidP="00A3794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37940">
              <w:rPr>
                <w:rFonts w:ascii="Times New Roman" w:hAnsi="Times New Roman"/>
                <w:b/>
                <w:bCs/>
                <w:color w:val="000000"/>
              </w:rPr>
              <w:t>Onshore petroleum and natural gas production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7940" w:rsidRPr="00A37940" w:rsidRDefault="001341D3" w:rsidP="00A3794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Bleed Rate</w:t>
            </w:r>
            <w:r w:rsidR="00A37940" w:rsidRPr="00A37940">
              <w:rPr>
                <w:rFonts w:ascii="Times New Roman" w:hAnsi="Times New Roman"/>
                <w:b/>
                <w:bCs/>
                <w:color w:val="000000"/>
              </w:rPr>
              <w:t xml:space="preserve"> (scf/hour/component)</w:t>
            </w:r>
          </w:p>
        </w:tc>
      </w:tr>
      <w:tr w:rsidR="00A37940" w:rsidRPr="00A37940" w:rsidTr="00A37940">
        <w:trPr>
          <w:trHeight w:val="315"/>
          <w:jc w:val="center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940" w:rsidRPr="00A37940" w:rsidRDefault="00A37940" w:rsidP="00A37940">
            <w:pPr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Low Bleed Pneumatic Devices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40" w:rsidRPr="00A37940" w:rsidRDefault="00A37940" w:rsidP="00A37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1.39</w:t>
            </w:r>
          </w:p>
        </w:tc>
      </w:tr>
      <w:tr w:rsidR="00A37940" w:rsidRPr="00A37940" w:rsidTr="00A37940">
        <w:trPr>
          <w:trHeight w:val="315"/>
          <w:jc w:val="center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940" w:rsidRPr="00A37940" w:rsidRDefault="00A37940" w:rsidP="00A37940">
            <w:pPr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High Bleed Pneumatic Devices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40" w:rsidRPr="00A37940" w:rsidRDefault="00A37940" w:rsidP="00A37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37.3</w:t>
            </w:r>
          </w:p>
        </w:tc>
      </w:tr>
      <w:tr w:rsidR="00A37940" w:rsidRPr="00A37940" w:rsidTr="00A37940">
        <w:trPr>
          <w:trHeight w:val="315"/>
          <w:jc w:val="center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940" w:rsidRPr="00A37940" w:rsidRDefault="00A37940" w:rsidP="00A37940">
            <w:pPr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Intermittent Bleed Pneumatic Devices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940" w:rsidRPr="00A37940" w:rsidRDefault="00A37940" w:rsidP="00A37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A37940">
              <w:rPr>
                <w:rFonts w:ascii="Times New Roman" w:hAnsi="Times New Roman"/>
                <w:color w:val="000000"/>
              </w:rPr>
              <w:t>13.5</w:t>
            </w:r>
          </w:p>
        </w:tc>
      </w:tr>
    </w:tbl>
    <w:p w:rsidR="00A37940" w:rsidRPr="00BE00D1" w:rsidRDefault="00A37940" w:rsidP="00A37940">
      <w:pPr>
        <w:pStyle w:val="Tabletitle-GHGPreamble"/>
        <w:jc w:val="center"/>
        <w:rPr>
          <w:rFonts w:ascii="Times New Roman" w:hAnsi="Times New Roman" w:cs="Times New Roman"/>
          <w:color w:val="000000"/>
          <w:spacing w:val="-3"/>
          <w:w w:val="105"/>
        </w:rPr>
      </w:pPr>
    </w:p>
    <w:p w:rsidR="0045657A" w:rsidRDefault="00307D35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T</w:t>
      </w:r>
      <w:r w:rsidR="00BE00D1" w:rsidRPr="00D0424A">
        <w:rPr>
          <w:rFonts w:ascii="Times New Roman" w:hAnsi="Times New Roman"/>
          <w:color w:val="000000"/>
          <w:spacing w:val="-3"/>
          <w:w w:val="105"/>
        </w:rPr>
        <w:t xml:space="preserve">he </w:t>
      </w:r>
      <w:r w:rsidR="0045657A">
        <w:rPr>
          <w:rFonts w:ascii="Times New Roman" w:hAnsi="Times New Roman"/>
          <w:color w:val="000000"/>
          <w:spacing w:val="-3"/>
          <w:w w:val="105"/>
        </w:rPr>
        <w:t>U.S. GHG Inventory</w:t>
      </w:r>
      <w:r w:rsidR="0045657A" w:rsidRPr="00D0424A">
        <w:rPr>
          <w:rFonts w:ascii="Times New Roman" w:hAnsi="Times New Roman"/>
        </w:rPr>
        <w:t xml:space="preserve"> </w:t>
      </w:r>
      <w:r w:rsidR="002605A8" w:rsidRPr="00D0424A">
        <w:rPr>
          <w:rFonts w:ascii="Times New Roman" w:hAnsi="Times New Roman"/>
        </w:rPr>
        <w:t xml:space="preserve">utilizes per-well </w:t>
      </w:r>
      <w:r w:rsidR="00C400FE">
        <w:rPr>
          <w:rFonts w:ascii="Times New Roman" w:hAnsi="Times New Roman"/>
        </w:rPr>
        <w:t xml:space="preserve">pneumatic device </w:t>
      </w:r>
      <w:r w:rsidR="002605A8" w:rsidRPr="00D0424A">
        <w:rPr>
          <w:rFonts w:ascii="Times New Roman" w:hAnsi="Times New Roman"/>
        </w:rPr>
        <w:t xml:space="preserve">counts </w:t>
      </w:r>
      <w:r w:rsidR="00781E8B" w:rsidRPr="00D0424A">
        <w:rPr>
          <w:rFonts w:ascii="Times New Roman" w:hAnsi="Times New Roman"/>
          <w:color w:val="000000"/>
          <w:spacing w:val="-3"/>
          <w:w w:val="105"/>
        </w:rPr>
        <w:t xml:space="preserve">that </w:t>
      </w:r>
      <w:r>
        <w:rPr>
          <w:rFonts w:ascii="Times New Roman" w:hAnsi="Times New Roman"/>
          <w:color w:val="000000"/>
          <w:spacing w:val="-3"/>
          <w:w w:val="105"/>
        </w:rPr>
        <w:t>are</w:t>
      </w:r>
      <w:r w:rsidR="00781E8B" w:rsidRPr="00D0424A">
        <w:rPr>
          <w:rFonts w:ascii="Times New Roman" w:hAnsi="Times New Roman"/>
          <w:color w:val="000000"/>
          <w:spacing w:val="-3"/>
          <w:w w:val="105"/>
        </w:rPr>
        <w:t xml:space="preserve"> used in </w:t>
      </w:r>
      <w:r w:rsidR="00781E8B" w:rsidRPr="00FB323A">
        <w:rPr>
          <w:rFonts w:ascii="Times New Roman" w:hAnsi="Times New Roman"/>
          <w:color w:val="000000"/>
          <w:spacing w:val="-3"/>
          <w:w w:val="105"/>
        </w:rPr>
        <w:t xml:space="preserve">the </w:t>
      </w:r>
      <w:r w:rsidR="00FB323A" w:rsidRPr="00FB323A">
        <w:rPr>
          <w:rFonts w:ascii="Times New Roman" w:hAnsi="Times New Roman"/>
          <w:color w:val="000000"/>
          <w:spacing w:val="-3"/>
          <w:w w:val="105"/>
        </w:rPr>
        <w:t>tool</w:t>
      </w:r>
      <w:r w:rsidR="00781E8B" w:rsidRPr="00FB323A">
        <w:rPr>
          <w:rFonts w:ascii="Times New Roman" w:hAnsi="Times New Roman"/>
          <w:color w:val="000000"/>
          <w:spacing w:val="-3"/>
          <w:w w:val="105"/>
        </w:rPr>
        <w:t xml:space="preserve">.  </w:t>
      </w:r>
      <w:r w:rsidR="00D0424A" w:rsidRPr="00FB323A">
        <w:rPr>
          <w:rFonts w:ascii="Times New Roman" w:hAnsi="Times New Roman"/>
          <w:color w:val="000000"/>
          <w:spacing w:val="-3"/>
          <w:w w:val="105"/>
        </w:rPr>
        <w:t>For</w:t>
      </w:r>
      <w:r w:rsidR="00D0424A" w:rsidRPr="00D0424A">
        <w:rPr>
          <w:rFonts w:ascii="Times New Roman" w:hAnsi="Times New Roman"/>
          <w:color w:val="000000"/>
          <w:spacing w:val="-3"/>
          <w:w w:val="105"/>
        </w:rPr>
        <w:t xml:space="preserve"> gas wells, the</w:t>
      </w:r>
      <w:r w:rsidR="00D0424A">
        <w:rPr>
          <w:rFonts w:ascii="Times New Roman" w:hAnsi="Times New Roman"/>
          <w:color w:val="000000"/>
          <w:spacing w:val="-3"/>
          <w:w w:val="105"/>
        </w:rPr>
        <w:t xml:space="preserve"> total</w:t>
      </w:r>
      <w:r w:rsidR="00D0424A" w:rsidRPr="00D0424A">
        <w:rPr>
          <w:rFonts w:ascii="Times New Roman" w:hAnsi="Times New Roman"/>
          <w:color w:val="000000"/>
          <w:spacing w:val="-3"/>
          <w:w w:val="105"/>
        </w:rPr>
        <w:t xml:space="preserve"> device counts in the U.S. GHG Inventory were used to derive default device counts</w:t>
      </w:r>
      <w:r w:rsidR="00D0424A">
        <w:rPr>
          <w:rFonts w:ascii="Times New Roman" w:hAnsi="Times New Roman"/>
          <w:color w:val="000000"/>
          <w:spacing w:val="-3"/>
          <w:w w:val="105"/>
        </w:rPr>
        <w:t xml:space="preserve"> by device type </w:t>
      </w:r>
      <w:r>
        <w:rPr>
          <w:rFonts w:ascii="Times New Roman" w:hAnsi="Times New Roman"/>
          <w:color w:val="000000"/>
          <w:spacing w:val="-3"/>
          <w:w w:val="105"/>
        </w:rPr>
        <w:t>using the</w:t>
      </w:r>
      <w:r w:rsidRPr="00D0424A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D0424A" w:rsidRPr="00D0424A">
        <w:rPr>
          <w:rFonts w:ascii="Times New Roman" w:hAnsi="Times New Roman"/>
          <w:color w:val="000000"/>
          <w:spacing w:val="-3"/>
          <w:w w:val="105"/>
        </w:rPr>
        <w:t xml:space="preserve">distribution between low, intermittent, and high bleed devices </w:t>
      </w:r>
      <w:r>
        <w:rPr>
          <w:rFonts w:ascii="Times New Roman" w:hAnsi="Times New Roman"/>
          <w:color w:val="000000"/>
          <w:spacing w:val="-3"/>
          <w:w w:val="105"/>
        </w:rPr>
        <w:t>found in</w:t>
      </w:r>
      <w:r w:rsidRPr="00D0424A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D0424A" w:rsidRPr="00D0424A">
        <w:rPr>
          <w:rFonts w:ascii="Times New Roman" w:hAnsi="Times New Roman"/>
          <w:color w:val="000000"/>
          <w:spacing w:val="-3"/>
          <w:w w:val="105"/>
        </w:rPr>
        <w:t>the CenSARA inventory</w:t>
      </w:r>
      <w:r w:rsidR="00D0424A">
        <w:rPr>
          <w:rFonts w:ascii="Times New Roman" w:hAnsi="Times New Roman"/>
          <w:color w:val="000000"/>
          <w:spacing w:val="-3"/>
          <w:w w:val="105"/>
        </w:rPr>
        <w:t xml:space="preserve"> and survey effort</w:t>
      </w:r>
      <w:r w:rsidR="0045657A">
        <w:rPr>
          <w:rFonts w:ascii="Times New Roman" w:hAnsi="Times New Roman"/>
          <w:color w:val="000000"/>
          <w:spacing w:val="-3"/>
          <w:w w:val="105"/>
        </w:rPr>
        <w:t>.</w:t>
      </w:r>
    </w:p>
    <w:p w:rsidR="0045657A" w:rsidRDefault="0045657A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</w:p>
    <w:p w:rsidR="0045657A" w:rsidRDefault="002605A8" w:rsidP="0045657A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 w:rsidRPr="00D0424A">
        <w:rPr>
          <w:rFonts w:ascii="Times New Roman" w:hAnsi="Times New Roman"/>
          <w:color w:val="000000"/>
          <w:spacing w:val="-3"/>
          <w:w w:val="105"/>
        </w:rPr>
        <w:t>The</w:t>
      </w:r>
      <w:r w:rsidR="00F31EF1" w:rsidRPr="00D0424A">
        <w:rPr>
          <w:rFonts w:ascii="Times New Roman" w:hAnsi="Times New Roman"/>
          <w:color w:val="000000"/>
          <w:spacing w:val="-3"/>
          <w:w w:val="105"/>
        </w:rPr>
        <w:t xml:space="preserve"> updated </w:t>
      </w:r>
      <w:r w:rsidR="00365CFF" w:rsidRPr="00D0424A">
        <w:rPr>
          <w:rFonts w:ascii="Times New Roman" w:hAnsi="Times New Roman"/>
          <w:color w:val="000000"/>
          <w:spacing w:val="-3"/>
          <w:w w:val="105"/>
        </w:rPr>
        <w:t xml:space="preserve">default </w:t>
      </w:r>
      <w:r w:rsidR="00F31EF1" w:rsidRPr="00D0424A">
        <w:rPr>
          <w:rFonts w:ascii="Times New Roman" w:hAnsi="Times New Roman"/>
          <w:color w:val="000000"/>
          <w:spacing w:val="-3"/>
          <w:w w:val="105"/>
        </w:rPr>
        <w:t>device</w:t>
      </w:r>
      <w:r w:rsidRPr="00D0424A">
        <w:rPr>
          <w:rFonts w:ascii="Times New Roman" w:hAnsi="Times New Roman"/>
          <w:color w:val="000000"/>
          <w:spacing w:val="-3"/>
          <w:w w:val="105"/>
        </w:rPr>
        <w:t xml:space="preserve"> counts are shown in Table </w:t>
      </w:r>
      <w:r w:rsidR="006A7B7C" w:rsidRPr="00D0424A">
        <w:rPr>
          <w:rFonts w:ascii="Times New Roman" w:hAnsi="Times New Roman"/>
          <w:color w:val="000000"/>
          <w:spacing w:val="-3"/>
          <w:w w:val="105"/>
        </w:rPr>
        <w:t>4</w:t>
      </w:r>
      <w:r w:rsidRPr="00D0424A">
        <w:rPr>
          <w:rFonts w:ascii="Times New Roman" w:hAnsi="Times New Roman"/>
          <w:color w:val="000000"/>
          <w:spacing w:val="-3"/>
          <w:w w:val="105"/>
        </w:rPr>
        <w:t xml:space="preserve"> below for each EIA Supply Region.</w:t>
      </w:r>
      <w:r w:rsidR="0045657A">
        <w:rPr>
          <w:rFonts w:ascii="Times New Roman" w:hAnsi="Times New Roman"/>
          <w:color w:val="000000"/>
          <w:spacing w:val="-3"/>
          <w:w w:val="105"/>
        </w:rPr>
        <w:t xml:space="preserve"> (Note that for oil wells, the total device counts by device type will be updated in future inventories as EPA has identified a</w:t>
      </w:r>
      <w:r w:rsidR="00D92C97">
        <w:rPr>
          <w:rFonts w:ascii="Times New Roman" w:hAnsi="Times New Roman"/>
          <w:color w:val="000000"/>
          <w:spacing w:val="-3"/>
          <w:w w:val="105"/>
        </w:rPr>
        <w:t xml:space="preserve"> calculation</w:t>
      </w:r>
      <w:r w:rsidR="0045657A">
        <w:rPr>
          <w:rFonts w:ascii="Times New Roman" w:hAnsi="Times New Roman"/>
          <w:color w:val="000000"/>
          <w:spacing w:val="-3"/>
          <w:w w:val="105"/>
        </w:rPr>
        <w:t xml:space="preserve"> error for</w:t>
      </w:r>
      <w:r w:rsidR="00A82F3D">
        <w:rPr>
          <w:rFonts w:ascii="Times New Roman" w:hAnsi="Times New Roman"/>
          <w:color w:val="000000"/>
          <w:spacing w:val="-3"/>
          <w:w w:val="105"/>
        </w:rPr>
        <w:t xml:space="preserve"> the</w:t>
      </w:r>
      <w:r w:rsidR="0045657A">
        <w:rPr>
          <w:rFonts w:ascii="Times New Roman" w:hAnsi="Times New Roman"/>
          <w:color w:val="000000"/>
          <w:spacing w:val="-3"/>
          <w:w w:val="105"/>
        </w:rPr>
        <w:t xml:space="preserve"> oil well</w:t>
      </w:r>
      <w:r w:rsidR="00A82F3D">
        <w:rPr>
          <w:rFonts w:ascii="Times New Roman" w:hAnsi="Times New Roman"/>
          <w:color w:val="000000"/>
          <w:spacing w:val="-3"/>
          <w:w w:val="105"/>
        </w:rPr>
        <w:t xml:space="preserve"> device count</w:t>
      </w:r>
      <w:r w:rsidR="0045657A">
        <w:rPr>
          <w:rFonts w:ascii="Times New Roman" w:hAnsi="Times New Roman"/>
          <w:color w:val="000000"/>
          <w:spacing w:val="-3"/>
          <w:w w:val="105"/>
        </w:rPr>
        <w:t>s shown in Table 4.)</w:t>
      </w:r>
    </w:p>
    <w:p w:rsidR="0045657A" w:rsidRPr="00D0424A" w:rsidRDefault="0045657A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2605A8" w:rsidRDefault="002605A8" w:rsidP="00EA1684">
      <w:pPr>
        <w:pStyle w:val="Tabletitle-GHGPreamble"/>
        <w:ind w:left="450" w:right="450"/>
        <w:jc w:val="center"/>
        <w:rPr>
          <w:rFonts w:ascii="Times New Roman" w:hAnsi="Times New Roman" w:cs="Times New Roman"/>
        </w:rPr>
      </w:pPr>
      <w:r w:rsidRPr="00BE00D1">
        <w:rPr>
          <w:rFonts w:ascii="Times New Roman" w:hAnsi="Times New Roman" w:cs="Times New Roman"/>
        </w:rPr>
        <w:lastRenderedPageBreak/>
        <w:t xml:space="preserve">Table </w:t>
      </w:r>
      <w:r w:rsidR="006A7B7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Pneumatic Device Counts for Oil and Gas Wells from the </w:t>
      </w:r>
      <w:r w:rsidR="0003709C">
        <w:rPr>
          <w:rFonts w:ascii="Times New Roman" w:hAnsi="Times New Roman"/>
          <w:color w:val="000000"/>
          <w:spacing w:val="-3"/>
          <w:w w:val="105"/>
        </w:rPr>
        <w:t>U.S. GHG Inventory</w:t>
      </w:r>
    </w:p>
    <w:tbl>
      <w:tblPr>
        <w:tblW w:w="8546" w:type="dxa"/>
        <w:jc w:val="center"/>
        <w:tblLook w:val="04A0" w:firstRow="1" w:lastRow="0" w:firstColumn="1" w:lastColumn="0" w:noHBand="0" w:noVBand="1"/>
      </w:tblPr>
      <w:tblGrid>
        <w:gridCol w:w="1660"/>
        <w:gridCol w:w="940"/>
        <w:gridCol w:w="1000"/>
        <w:gridCol w:w="1483"/>
        <w:gridCol w:w="980"/>
        <w:gridCol w:w="1000"/>
        <w:gridCol w:w="1483"/>
      </w:tblGrid>
      <w:tr w:rsidR="002605A8" w:rsidRPr="002605A8" w:rsidTr="00C400FE">
        <w:trPr>
          <w:trHeight w:val="315"/>
          <w:tblHeader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605A8" w:rsidRPr="002605A8" w:rsidRDefault="006B1C27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EIA Supply </w:t>
            </w:r>
            <w:r w:rsidR="002605A8" w:rsidRPr="002605A8">
              <w:rPr>
                <w:rFonts w:ascii="Times New Roman" w:hAnsi="Times New Roman"/>
                <w:b/>
                <w:bCs/>
                <w:color w:val="000000"/>
              </w:rPr>
              <w:t>Region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Oil Well Device Counts</w:t>
            </w:r>
          </w:p>
        </w:tc>
        <w:tc>
          <w:tcPr>
            <w:tcW w:w="3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Gas Well Device Counts</w:t>
            </w:r>
          </w:p>
        </w:tc>
      </w:tr>
      <w:tr w:rsidR="002605A8" w:rsidRPr="002605A8" w:rsidTr="00C400FE">
        <w:trPr>
          <w:trHeight w:val="630"/>
          <w:tblHeader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Low Bleed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High Bleed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Intermittent</w:t>
            </w:r>
            <w:r w:rsidR="00EA1684">
              <w:rPr>
                <w:rFonts w:ascii="Times New Roman" w:hAnsi="Times New Roman"/>
                <w:b/>
                <w:bCs/>
                <w:color w:val="000000"/>
              </w:rPr>
              <w:t xml:space="preserve"> Bleed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Low Bleed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High Bleed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605A8" w:rsidRPr="002605A8" w:rsidRDefault="00EA1684" w:rsidP="006B1C2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605A8">
              <w:rPr>
                <w:rFonts w:ascii="Times New Roman" w:hAnsi="Times New Roman"/>
                <w:b/>
                <w:bCs/>
                <w:color w:val="000000"/>
              </w:rPr>
              <w:t>Intermittent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Bleed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North East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0.144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0.222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0.120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Midcontinent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0.460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0.382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Rocky Mountain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0.434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0.669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0.360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South West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0.394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0.607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0.327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West Coast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0.297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0.458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0.247</w:t>
            </w:r>
          </w:p>
        </w:tc>
      </w:tr>
      <w:tr w:rsidR="002605A8" w:rsidRPr="002605A8" w:rsidTr="00411C00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A37940">
            <w:pPr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Gulf Coast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0.762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0.206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0.318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5A8" w:rsidRPr="002605A8" w:rsidRDefault="002605A8" w:rsidP="006B1C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605A8">
              <w:rPr>
                <w:rFonts w:ascii="Times New Roman" w:hAnsi="Times New Roman"/>
                <w:color w:val="000000"/>
              </w:rPr>
              <w:t>0.171</w:t>
            </w:r>
          </w:p>
        </w:tc>
      </w:tr>
    </w:tbl>
    <w:p w:rsidR="002424F3" w:rsidRDefault="002424F3" w:rsidP="002424F3">
      <w:pPr>
        <w:spacing w:before="36"/>
        <w:jc w:val="center"/>
        <w:rPr>
          <w:rFonts w:ascii="Times New Roman" w:hAnsi="Times New Roman"/>
          <w:color w:val="000000"/>
          <w:spacing w:val="-3"/>
          <w:w w:val="105"/>
        </w:rPr>
      </w:pPr>
    </w:p>
    <w:p w:rsidR="00196225" w:rsidRPr="00B05A45" w:rsidRDefault="002424F3" w:rsidP="00AC03CC">
      <w:pPr>
        <w:spacing w:before="36"/>
        <w:rPr>
          <w:rFonts w:ascii="Times New Roman" w:hAnsi="Times New Roman"/>
          <w:b/>
          <w:color w:val="000000"/>
          <w:spacing w:val="-3"/>
          <w:w w:val="105"/>
        </w:rPr>
      </w:pPr>
      <w:r>
        <w:rPr>
          <w:rFonts w:ascii="Times New Roman" w:hAnsi="Times New Roman"/>
          <w:b/>
          <w:color w:val="000000"/>
          <w:spacing w:val="-3"/>
          <w:w w:val="105"/>
          <w:u w:val="single"/>
        </w:rPr>
        <w:t>Well Completions</w:t>
      </w:r>
    </w:p>
    <w:p w:rsidR="0045657A" w:rsidRDefault="0045657A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D34C1A" w:rsidRDefault="00365CFF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  <w:w w:val="105"/>
        </w:rPr>
        <w:t xml:space="preserve">Emissions from unconventional gas well completions are estimated </w:t>
      </w:r>
      <w:r w:rsidR="00BA64E1">
        <w:rPr>
          <w:rFonts w:ascii="Times New Roman" w:hAnsi="Times New Roman"/>
          <w:color w:val="000000"/>
          <w:spacing w:val="-3"/>
          <w:w w:val="105"/>
        </w:rPr>
        <w:t xml:space="preserve">in the tool </w:t>
      </w:r>
      <w:r>
        <w:rPr>
          <w:rFonts w:ascii="Times New Roman" w:hAnsi="Times New Roman"/>
          <w:color w:val="000000"/>
          <w:spacing w:val="-3"/>
          <w:w w:val="105"/>
        </w:rPr>
        <w:t xml:space="preserve">using a default </w:t>
      </w:r>
      <w:r w:rsidR="00BA64E1" w:rsidRPr="00BA64E1">
        <w:rPr>
          <w:rFonts w:ascii="Times New Roman" w:hAnsi="Times New Roman"/>
          <w:color w:val="000000"/>
          <w:spacing w:val="-3"/>
          <w:w w:val="105"/>
        </w:rPr>
        <w:t xml:space="preserve">potential </w:t>
      </w:r>
      <w:r w:rsidR="00086EB7">
        <w:rPr>
          <w:rFonts w:ascii="Times New Roman" w:hAnsi="Times New Roman"/>
          <w:color w:val="000000"/>
          <w:spacing w:val="-3"/>
          <w:w w:val="105"/>
        </w:rPr>
        <w:t xml:space="preserve">(uncontrolled) </w:t>
      </w:r>
      <w:r w:rsidR="00BA64E1" w:rsidRPr="00BA64E1">
        <w:rPr>
          <w:rFonts w:ascii="Times New Roman" w:hAnsi="Times New Roman"/>
          <w:color w:val="000000"/>
          <w:spacing w:val="-3"/>
          <w:w w:val="105"/>
        </w:rPr>
        <w:t xml:space="preserve">factor </w:t>
      </w:r>
      <w:r w:rsidRPr="000C59EE">
        <w:rPr>
          <w:rFonts w:ascii="Times New Roman" w:hAnsi="Times New Roman"/>
          <w:color w:val="000000"/>
          <w:spacing w:val="-3"/>
          <w:w w:val="105"/>
        </w:rPr>
        <w:t>of 9,000 (MCF/completion)</w:t>
      </w:r>
      <w:r w:rsidR="00307D35">
        <w:rPr>
          <w:rFonts w:ascii="Times New Roman" w:hAnsi="Times New Roman"/>
          <w:color w:val="000000"/>
          <w:spacing w:val="-3"/>
          <w:w w:val="105"/>
        </w:rPr>
        <w:t xml:space="preserve"> and information on controls</w:t>
      </w:r>
      <w:r w:rsidRPr="000C59EE">
        <w:rPr>
          <w:rFonts w:ascii="Times New Roman" w:hAnsi="Times New Roman"/>
          <w:color w:val="000000"/>
          <w:spacing w:val="-3"/>
          <w:w w:val="105"/>
        </w:rPr>
        <w:t xml:space="preserve">.  </w:t>
      </w:r>
      <w:r w:rsidR="0074517A" w:rsidRPr="0074517A">
        <w:rPr>
          <w:rFonts w:ascii="Times New Roman" w:hAnsi="Times New Roman"/>
        </w:rPr>
        <w:t>A potential factor is a national average estimate of the methane (CH</w:t>
      </w:r>
      <w:r w:rsidR="0074517A" w:rsidRPr="0074517A">
        <w:rPr>
          <w:rFonts w:ascii="Times New Roman" w:hAnsi="Times New Roman"/>
          <w:vertAlign w:val="subscript"/>
        </w:rPr>
        <w:t>4</w:t>
      </w:r>
      <w:r w:rsidR="0074517A" w:rsidRPr="0074517A">
        <w:rPr>
          <w:rFonts w:ascii="Times New Roman" w:hAnsi="Times New Roman"/>
        </w:rPr>
        <w:t xml:space="preserve">) that would be released from the completion or workover of a gas well with hydraulic fracturing, in the absence of controls.  Potential methane </w:t>
      </w:r>
      <w:r w:rsidR="00307D35">
        <w:rPr>
          <w:rFonts w:ascii="Times New Roman" w:hAnsi="Times New Roman"/>
        </w:rPr>
        <w:t>is then</w:t>
      </w:r>
      <w:r w:rsidR="0074517A" w:rsidRPr="0074517A">
        <w:rPr>
          <w:rFonts w:ascii="Times New Roman" w:hAnsi="Times New Roman"/>
        </w:rPr>
        <w:t xml:space="preserve"> adjusted to account for reductions from control technologies.  </w:t>
      </w:r>
      <w:r w:rsidRPr="00BA64E1">
        <w:rPr>
          <w:rFonts w:ascii="Times New Roman" w:hAnsi="Times New Roman"/>
          <w:color w:val="000000"/>
          <w:spacing w:val="-3"/>
          <w:w w:val="105"/>
        </w:rPr>
        <w:t xml:space="preserve">This </w:t>
      </w:r>
      <w:r w:rsidR="00BA64E1" w:rsidRPr="000C59EE">
        <w:rPr>
          <w:rFonts w:ascii="Times New Roman" w:hAnsi="Times New Roman"/>
          <w:color w:val="000000"/>
          <w:spacing w:val="-3"/>
          <w:w w:val="105"/>
        </w:rPr>
        <w:t>method is consistent with the 2013 U.S. GHG Inventory.</w:t>
      </w:r>
      <w:r w:rsidR="00BA64E1" w:rsidRPr="00BA64E1">
        <w:rPr>
          <w:rStyle w:val="FootnoteReference"/>
          <w:rFonts w:ascii="Times New Roman" w:hAnsi="Times New Roman"/>
          <w:color w:val="000000"/>
          <w:spacing w:val="-3"/>
          <w:w w:val="105"/>
        </w:rPr>
        <w:footnoteReference w:id="4"/>
      </w:r>
      <w:r w:rsidRPr="00BA64E1">
        <w:rPr>
          <w:rFonts w:ascii="Times New Roman" w:hAnsi="Times New Roman"/>
          <w:color w:val="000000"/>
          <w:spacing w:val="-3"/>
          <w:w w:val="105"/>
        </w:rPr>
        <w:t xml:space="preserve">  </w:t>
      </w:r>
    </w:p>
    <w:p w:rsidR="00BA64E1" w:rsidRDefault="00BA64E1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544ECF" w:rsidRPr="007016CB" w:rsidRDefault="00587310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  <w:r>
        <w:rPr>
          <w:rFonts w:ascii="Times New Roman" w:hAnsi="Times New Roman"/>
          <w:color w:val="000000"/>
          <w:spacing w:val="-3"/>
          <w:w w:val="105"/>
        </w:rPr>
        <w:t>T</w:t>
      </w:r>
      <w:r w:rsidR="00365CFF">
        <w:rPr>
          <w:rFonts w:ascii="Times New Roman" w:hAnsi="Times New Roman"/>
          <w:color w:val="000000"/>
          <w:spacing w:val="-3"/>
          <w:w w:val="105"/>
        </w:rPr>
        <w:t>he vent rate for conventional gas well completions</w:t>
      </w:r>
      <w:r>
        <w:rPr>
          <w:rFonts w:ascii="Times New Roman" w:hAnsi="Times New Roman"/>
          <w:color w:val="000000"/>
          <w:spacing w:val="-3"/>
          <w:w w:val="105"/>
        </w:rPr>
        <w:t xml:space="preserve"> from the GHG Inventory was used in the tool, but revised to a potential (uncontrolled</w:t>
      </w:r>
      <w:ins w:id="1" w:author="Weitz, Melissa" w:date="2014-11-25T17:10:00Z">
        <w:r w:rsidR="00DA0B98">
          <w:rPr>
            <w:rFonts w:ascii="Times New Roman" w:hAnsi="Times New Roman"/>
            <w:color w:val="000000"/>
            <w:spacing w:val="-3"/>
            <w:w w:val="105"/>
          </w:rPr>
          <w:t>)</w:t>
        </w:r>
      </w:ins>
      <w:r>
        <w:rPr>
          <w:rFonts w:ascii="Times New Roman" w:hAnsi="Times New Roman"/>
          <w:color w:val="000000"/>
          <w:spacing w:val="-3"/>
          <w:w w:val="105"/>
        </w:rPr>
        <w:t xml:space="preserve"> factor</w:t>
      </w:r>
      <w:del w:id="2" w:author="Weitz, Melissa" w:date="2014-11-25T17:10:00Z">
        <w:r w:rsidDel="00DA0B98">
          <w:rPr>
            <w:rFonts w:ascii="Times New Roman" w:hAnsi="Times New Roman"/>
            <w:color w:val="000000"/>
            <w:spacing w:val="-3"/>
            <w:w w:val="105"/>
          </w:rPr>
          <w:delText>)</w:delText>
        </w:r>
      </w:del>
      <w:r>
        <w:rPr>
          <w:rFonts w:ascii="Times New Roman" w:hAnsi="Times New Roman"/>
          <w:color w:val="000000"/>
          <w:spacing w:val="-3"/>
          <w:w w:val="105"/>
        </w:rPr>
        <w:t xml:space="preserve"> to</w:t>
      </w:r>
      <w:r w:rsidR="000C59EE">
        <w:rPr>
          <w:rFonts w:ascii="Times New Roman" w:hAnsi="Times New Roman"/>
          <w:color w:val="000000"/>
          <w:spacing w:val="-3"/>
          <w:w w:val="105"/>
        </w:rPr>
        <w:t xml:space="preserve"> utilize this information </w:t>
      </w:r>
      <w:r w:rsidR="00307D35">
        <w:rPr>
          <w:rFonts w:ascii="Times New Roman" w:hAnsi="Times New Roman"/>
          <w:color w:val="000000"/>
          <w:spacing w:val="-3"/>
          <w:w w:val="105"/>
        </w:rPr>
        <w:t>within</w:t>
      </w:r>
      <w:r w:rsidR="000C59EE">
        <w:rPr>
          <w:rFonts w:ascii="Times New Roman" w:hAnsi="Times New Roman"/>
          <w:color w:val="000000"/>
          <w:spacing w:val="-3"/>
          <w:w w:val="105"/>
        </w:rPr>
        <w:t xml:space="preserve"> the structure and methodology used in </w:t>
      </w:r>
      <w:r w:rsidR="000C59EE" w:rsidRPr="00FB323A">
        <w:rPr>
          <w:rFonts w:ascii="Times New Roman" w:hAnsi="Times New Roman"/>
          <w:color w:val="000000"/>
          <w:spacing w:val="-3"/>
          <w:w w:val="105"/>
        </w:rPr>
        <w:t>the tool</w:t>
      </w:r>
      <w:r w:rsidR="000C59EE">
        <w:rPr>
          <w:rFonts w:ascii="Times New Roman" w:hAnsi="Times New Roman"/>
          <w:color w:val="000000"/>
          <w:spacing w:val="-3"/>
          <w:w w:val="105"/>
        </w:rPr>
        <w:t>.  The revised potential (uncontrolled) factor is</w:t>
      </w:r>
      <w:r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365CFF" w:rsidRPr="00365CFF">
        <w:rPr>
          <w:rFonts w:ascii="Times New Roman" w:hAnsi="Times New Roman"/>
          <w:color w:val="000000"/>
          <w:spacing w:val="-3"/>
          <w:w w:val="105"/>
        </w:rPr>
        <w:t>1</w:t>
      </w:r>
      <w:r w:rsidR="007016CB">
        <w:rPr>
          <w:rFonts w:ascii="Times New Roman" w:hAnsi="Times New Roman"/>
          <w:color w:val="000000"/>
          <w:spacing w:val="-3"/>
          <w:w w:val="105"/>
        </w:rPr>
        <w:t>,</w:t>
      </w:r>
      <w:r w:rsidR="00365CFF" w:rsidRPr="00365CFF">
        <w:rPr>
          <w:rFonts w:ascii="Times New Roman" w:hAnsi="Times New Roman"/>
          <w:color w:val="000000"/>
          <w:spacing w:val="-3"/>
          <w:w w:val="105"/>
        </w:rPr>
        <w:t>884</w:t>
      </w:r>
      <w:r w:rsidR="00365CFF">
        <w:rPr>
          <w:rFonts w:ascii="Times New Roman" w:hAnsi="Times New Roman"/>
          <w:color w:val="000000"/>
          <w:spacing w:val="-3"/>
          <w:w w:val="105"/>
        </w:rPr>
        <w:t xml:space="preserve"> </w:t>
      </w:r>
      <w:r w:rsidR="00365CFF" w:rsidRPr="007016CB">
        <w:rPr>
          <w:rFonts w:ascii="Times New Roman" w:hAnsi="Times New Roman"/>
          <w:color w:val="000000"/>
          <w:spacing w:val="-3"/>
          <w:w w:val="105"/>
        </w:rPr>
        <w:t>(ft</w:t>
      </w:r>
      <w:r w:rsidR="00365CFF" w:rsidRPr="007016CB">
        <w:rPr>
          <w:rFonts w:ascii="Times New Roman" w:hAnsi="Times New Roman"/>
          <w:color w:val="000000"/>
          <w:spacing w:val="-3"/>
          <w:w w:val="105"/>
          <w:vertAlign w:val="superscript"/>
        </w:rPr>
        <w:t>3</w:t>
      </w:r>
      <w:r w:rsidR="00365CFF" w:rsidRPr="007016CB">
        <w:rPr>
          <w:rFonts w:ascii="Times New Roman" w:hAnsi="Times New Roman"/>
          <w:color w:val="000000"/>
          <w:spacing w:val="-3"/>
          <w:w w:val="105"/>
        </w:rPr>
        <w:t>/completion).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 xml:space="preserve">  This factor is based on a controlled (flared) </w:t>
      </w:r>
      <w:r w:rsidR="004137A9">
        <w:rPr>
          <w:rFonts w:ascii="Times New Roman" w:hAnsi="Times New Roman"/>
          <w:color w:val="000000"/>
          <w:spacing w:val="-3"/>
          <w:w w:val="105"/>
        </w:rPr>
        <w:t>vent rate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 xml:space="preserve"> of 733 (ft</w:t>
      </w:r>
      <w:r w:rsidR="007016CB" w:rsidRPr="007016CB">
        <w:rPr>
          <w:rFonts w:ascii="Times New Roman" w:hAnsi="Times New Roman"/>
          <w:color w:val="000000"/>
          <w:spacing w:val="-3"/>
          <w:w w:val="105"/>
          <w:vertAlign w:val="superscript"/>
        </w:rPr>
        <w:t>3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 xml:space="preserve">/completion) used in the </w:t>
      </w:r>
      <w:r w:rsidR="0003709C" w:rsidRPr="00D0424A">
        <w:rPr>
          <w:rFonts w:ascii="Times New Roman" w:hAnsi="Times New Roman"/>
          <w:color w:val="000000"/>
          <w:spacing w:val="-3"/>
          <w:w w:val="105"/>
        </w:rPr>
        <w:t>U.S. GHG Inventory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 xml:space="preserve">, back-calculated to reflect the following default control assumptions used in the </w:t>
      </w:r>
      <w:r w:rsidR="00FB323A" w:rsidRPr="00FB323A">
        <w:rPr>
          <w:rFonts w:ascii="Times New Roman" w:hAnsi="Times New Roman"/>
          <w:color w:val="000000"/>
          <w:spacing w:val="-3"/>
          <w:w w:val="105"/>
        </w:rPr>
        <w:t>tool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>:</w:t>
      </w:r>
    </w:p>
    <w:p w:rsidR="007016CB" w:rsidRPr="007016CB" w:rsidRDefault="007016CB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7016CB" w:rsidRPr="007016CB" w:rsidRDefault="007016CB" w:rsidP="007016CB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7016CB">
        <w:rPr>
          <w:rFonts w:ascii="Times New Roman" w:hAnsi="Times New Roman"/>
        </w:rPr>
        <w:t>28.43% of completions are flared</w:t>
      </w:r>
      <w:r>
        <w:rPr>
          <w:rFonts w:ascii="Times New Roman" w:hAnsi="Times New Roman"/>
        </w:rPr>
        <w:t>;</w:t>
      </w:r>
    </w:p>
    <w:p w:rsidR="007016CB" w:rsidRPr="007016CB" w:rsidRDefault="007016CB" w:rsidP="007016CB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7016CB">
        <w:rPr>
          <w:rFonts w:ascii="Times New Roman" w:hAnsi="Times New Roman"/>
        </w:rPr>
        <w:t xml:space="preserve">98% </w:t>
      </w:r>
      <w:r>
        <w:rPr>
          <w:rFonts w:ascii="Times New Roman" w:hAnsi="Times New Roman"/>
        </w:rPr>
        <w:t xml:space="preserve">flare </w:t>
      </w:r>
      <w:r w:rsidRPr="007016CB">
        <w:rPr>
          <w:rFonts w:ascii="Times New Roman" w:hAnsi="Times New Roman"/>
        </w:rPr>
        <w:t>control efficiency</w:t>
      </w:r>
      <w:r>
        <w:rPr>
          <w:rFonts w:ascii="Times New Roman" w:hAnsi="Times New Roman"/>
        </w:rPr>
        <w:t>;</w:t>
      </w:r>
    </w:p>
    <w:p w:rsidR="007016CB" w:rsidRPr="007016CB" w:rsidRDefault="007016CB" w:rsidP="007016CB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7016CB">
        <w:rPr>
          <w:rFonts w:ascii="Times New Roman" w:hAnsi="Times New Roman"/>
        </w:rPr>
        <w:t xml:space="preserve">90% </w:t>
      </w:r>
      <w:r>
        <w:rPr>
          <w:rFonts w:ascii="Times New Roman" w:hAnsi="Times New Roman"/>
        </w:rPr>
        <w:t xml:space="preserve">flare </w:t>
      </w:r>
      <w:r w:rsidRPr="007016CB">
        <w:rPr>
          <w:rFonts w:ascii="Times New Roman" w:hAnsi="Times New Roman"/>
        </w:rPr>
        <w:t>capture efficiency</w:t>
      </w:r>
      <w:r>
        <w:rPr>
          <w:rFonts w:ascii="Times New Roman" w:hAnsi="Times New Roman"/>
        </w:rPr>
        <w:t>;</w:t>
      </w:r>
      <w:r w:rsidR="007848F6">
        <w:rPr>
          <w:rFonts w:ascii="Times New Roman" w:hAnsi="Times New Roman"/>
        </w:rPr>
        <w:t xml:space="preserve"> and</w:t>
      </w:r>
    </w:p>
    <w:p w:rsidR="007016CB" w:rsidRDefault="007016CB" w:rsidP="007016CB">
      <w:pPr>
        <w:pStyle w:val="ListParagraph"/>
        <w:numPr>
          <w:ilvl w:val="0"/>
          <w:numId w:val="12"/>
        </w:numPr>
        <w:rPr>
          <w:rFonts w:ascii="Times New Roman" w:hAnsi="Times New Roman"/>
        </w:rPr>
      </w:pPr>
      <w:r w:rsidRPr="007016CB">
        <w:rPr>
          <w:rFonts w:ascii="Times New Roman" w:hAnsi="Times New Roman"/>
        </w:rPr>
        <w:t xml:space="preserve">36% </w:t>
      </w:r>
      <w:r>
        <w:rPr>
          <w:rFonts w:ascii="Times New Roman" w:hAnsi="Times New Roman"/>
        </w:rPr>
        <w:t>of</w:t>
      </w:r>
      <w:r w:rsidRPr="007016CB">
        <w:rPr>
          <w:rFonts w:ascii="Times New Roman" w:hAnsi="Times New Roman"/>
        </w:rPr>
        <w:t xml:space="preserve"> completions</w:t>
      </w:r>
      <w:r>
        <w:rPr>
          <w:rFonts w:ascii="Times New Roman" w:hAnsi="Times New Roman"/>
        </w:rPr>
        <w:t xml:space="preserve"> are “Green Completions” and have no emissions.</w:t>
      </w:r>
    </w:p>
    <w:p w:rsidR="007016CB" w:rsidRDefault="007016CB" w:rsidP="007016CB">
      <w:pPr>
        <w:rPr>
          <w:rFonts w:ascii="Times New Roman" w:hAnsi="Times New Roman"/>
        </w:rPr>
      </w:pPr>
    </w:p>
    <w:p w:rsidR="007016CB" w:rsidRDefault="007016CB" w:rsidP="007016CB">
      <w:pPr>
        <w:rPr>
          <w:rFonts w:ascii="Times New Roman" w:hAnsi="Times New Roman"/>
        </w:rPr>
      </w:pPr>
      <w:r>
        <w:rPr>
          <w:rFonts w:ascii="Times New Roman" w:hAnsi="Times New Roman"/>
        </w:rPr>
        <w:t>Therefore, the</w:t>
      </w:r>
      <w:r w:rsidR="004137A9">
        <w:rPr>
          <w:rFonts w:ascii="Times New Roman" w:hAnsi="Times New Roman"/>
        </w:rPr>
        <w:t xml:space="preserve"> default</w:t>
      </w:r>
      <w:r>
        <w:rPr>
          <w:rFonts w:ascii="Times New Roman" w:hAnsi="Times New Roman"/>
        </w:rPr>
        <w:t xml:space="preserve"> uncontrolled </w:t>
      </w:r>
      <w:r w:rsidR="006A7B7C">
        <w:rPr>
          <w:rFonts w:ascii="Times New Roman" w:hAnsi="Times New Roman"/>
        </w:rPr>
        <w:t>vent</w:t>
      </w:r>
      <w:r>
        <w:rPr>
          <w:rFonts w:ascii="Times New Roman" w:hAnsi="Times New Roman"/>
        </w:rPr>
        <w:t xml:space="preserve"> rate is:</w:t>
      </w:r>
    </w:p>
    <w:p w:rsidR="007016CB" w:rsidRDefault="001A40C4" w:rsidP="007016CB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object w:dxaOrig="1440" w:dyaOrig="1440" w14:anchorId="35AAA204">
          <v:shape id="_x0000_s1031" type="#_x0000_t75" style="position:absolute;margin-left:-.55pt;margin-top:12.9pt;width:290.25pt;height:34.6pt;z-index:251659264">
            <v:imagedata r:id="rId16" o:title=""/>
          </v:shape>
          <o:OLEObject Type="Embed" ProgID="Equation.3" ShapeID="_x0000_s1031" DrawAspect="Content" ObjectID="_1478504452" r:id="rId17"/>
        </w:object>
      </w:r>
    </w:p>
    <w:p w:rsidR="00B85AFE" w:rsidRDefault="00B85AFE" w:rsidP="007016CB">
      <w:pPr>
        <w:rPr>
          <w:rFonts w:ascii="Times New Roman" w:hAnsi="Times New Roman"/>
        </w:rPr>
      </w:pPr>
    </w:p>
    <w:p w:rsidR="00B85AFE" w:rsidRDefault="00B85AFE" w:rsidP="007016CB">
      <w:pPr>
        <w:rPr>
          <w:rFonts w:ascii="Times New Roman" w:hAnsi="Times New Roman"/>
        </w:rPr>
      </w:pPr>
    </w:p>
    <w:p w:rsidR="00B85AFE" w:rsidRDefault="00B85AFE" w:rsidP="007016CB">
      <w:pPr>
        <w:rPr>
          <w:rFonts w:ascii="Times New Roman" w:hAnsi="Times New Roman"/>
        </w:rPr>
      </w:pPr>
    </w:p>
    <w:p w:rsidR="00B85AFE" w:rsidRDefault="00B85AFE" w:rsidP="007016CB">
      <w:pPr>
        <w:rPr>
          <w:rFonts w:ascii="Times New Roman" w:hAnsi="Times New Roman"/>
        </w:rPr>
      </w:pPr>
    </w:p>
    <w:p w:rsidR="007016CB" w:rsidRPr="007016CB" w:rsidRDefault="006A7B7C" w:rsidP="007016CB">
      <w:pPr>
        <w:rPr>
          <w:rFonts w:ascii="Times New Roman" w:hAnsi="Times New Roman"/>
        </w:rPr>
      </w:pPr>
      <w:r w:rsidRPr="001E5783">
        <w:rPr>
          <w:position w:val="-14"/>
        </w:rPr>
        <w:object w:dxaOrig="2060" w:dyaOrig="380" w14:anchorId="0173A896">
          <v:shape id="_x0000_i1026" type="#_x0000_t75" style="width:106.5pt;height:19.5pt" o:ole="">
            <v:imagedata r:id="rId18" o:title=""/>
          </v:shape>
          <o:OLEObject Type="Embed" ProgID="Equation.3" ShapeID="_x0000_i1026" DrawAspect="Content" ObjectID="_1478504449" r:id="rId19"/>
        </w:object>
      </w:r>
      <w:r>
        <w:t xml:space="preserve"> </w:t>
      </w:r>
      <w:r>
        <w:rPr>
          <w:rFonts w:ascii="Times New Roman" w:hAnsi="Times New Roman"/>
        </w:rPr>
        <w:t>= 1,884</w:t>
      </w:r>
      <w:r w:rsidR="007016CB">
        <w:rPr>
          <w:rFonts w:ascii="Times New Roman" w:hAnsi="Times New Roman"/>
        </w:rPr>
        <w:t xml:space="preserve"> 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>(ft</w:t>
      </w:r>
      <w:r w:rsidR="007016CB" w:rsidRPr="007016CB">
        <w:rPr>
          <w:rFonts w:ascii="Times New Roman" w:hAnsi="Times New Roman"/>
          <w:color w:val="000000"/>
          <w:spacing w:val="-3"/>
          <w:w w:val="105"/>
          <w:vertAlign w:val="superscript"/>
        </w:rPr>
        <w:t>3</w:t>
      </w:r>
      <w:r w:rsidR="007016CB" w:rsidRPr="007016CB">
        <w:rPr>
          <w:rFonts w:ascii="Times New Roman" w:hAnsi="Times New Roman"/>
          <w:color w:val="000000"/>
          <w:spacing w:val="-3"/>
          <w:w w:val="105"/>
        </w:rPr>
        <w:t>/completion)</w:t>
      </w:r>
    </w:p>
    <w:p w:rsidR="007016CB" w:rsidRDefault="007016CB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p w:rsidR="00D34C1A" w:rsidRDefault="0074517A">
      <w:pPr>
        <w:pStyle w:val="FootnoteText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EPA has not developed</w:t>
      </w:r>
      <w:r w:rsidR="005A76F3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a</w:t>
      </w:r>
      <w:r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default</w:t>
      </w:r>
      <w:r w:rsidR="005A76F3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emissions</w:t>
      </w:r>
      <w:r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estimate for oil well completions</w:t>
      </w:r>
      <w:r w:rsidR="00307D35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for use</w:t>
      </w:r>
      <w:r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in the tool. </w:t>
      </w:r>
      <w:r w:rsidRPr="0074517A">
        <w:rPr>
          <w:rFonts w:ascii="Times New Roman" w:hAnsi="Times New Roman"/>
          <w:color w:val="151515"/>
          <w:sz w:val="24"/>
          <w:szCs w:val="24"/>
        </w:rPr>
        <w:t>On April 15, 2014, EPA released for external peer review five technical white papers on potentially significant sources of emissions in the oil and gas sector (</w:t>
      </w:r>
      <w:r w:rsidRPr="0074517A">
        <w:rPr>
          <w:rFonts w:ascii="Times New Roman" w:hAnsi="Times New Roman"/>
          <w:sz w:val="24"/>
          <w:szCs w:val="24"/>
        </w:rPr>
        <w:t>http://www.epa.gov/airquality/oilandgas/whitepapers.html)</w:t>
      </w:r>
      <w:r w:rsidRPr="0074517A">
        <w:rPr>
          <w:rFonts w:ascii="Times New Roman" w:hAnsi="Times New Roman"/>
          <w:color w:val="151515"/>
          <w:sz w:val="24"/>
          <w:szCs w:val="24"/>
        </w:rPr>
        <w:t>. The white papers focus on technical issues covering emissions and mitigation techniques that target</w:t>
      </w:r>
      <w:r w:rsidR="005A76F3">
        <w:rPr>
          <w:rFonts w:ascii="Times New Roman" w:hAnsi="Times New Roman"/>
          <w:color w:val="151515"/>
          <w:sz w:val="24"/>
          <w:szCs w:val="24"/>
        </w:rPr>
        <w:t xml:space="preserve"> CH</w:t>
      </w:r>
      <w:r w:rsidR="005A76F3" w:rsidRPr="005A76F3">
        <w:rPr>
          <w:rFonts w:ascii="Times New Roman" w:hAnsi="Times New Roman"/>
          <w:color w:val="151515"/>
          <w:sz w:val="24"/>
          <w:szCs w:val="24"/>
          <w:vertAlign w:val="subscript"/>
        </w:rPr>
        <w:t>4</w:t>
      </w:r>
      <w:r w:rsidRPr="0074517A">
        <w:rPr>
          <w:rFonts w:ascii="Times New Roman" w:hAnsi="Times New Roman"/>
          <w:color w:val="151515"/>
          <w:sz w:val="24"/>
          <w:szCs w:val="24"/>
        </w:rPr>
        <w:t xml:space="preserve"> and volatile organic compounds (VOCs). EPA is currently assessing data on hydraulically fractured oil well completions and workovers.</w:t>
      </w:r>
      <w:r w:rsidR="000C59EE">
        <w:rPr>
          <w:rFonts w:ascii="Times New Roman" w:hAnsi="Times New Roman"/>
          <w:color w:val="151515"/>
          <w:sz w:val="24"/>
          <w:szCs w:val="24"/>
        </w:rPr>
        <w:t xml:space="preserve">  </w:t>
      </w:r>
      <w:r w:rsidR="00307D35">
        <w:rPr>
          <w:rFonts w:ascii="Times New Roman" w:hAnsi="Times New Roman"/>
          <w:color w:val="151515"/>
          <w:sz w:val="24"/>
          <w:szCs w:val="24"/>
        </w:rPr>
        <w:t xml:space="preserve">Like other sources in the tool, </w:t>
      </w:r>
      <w:r w:rsidR="00307D35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w</w:t>
      </w:r>
      <w:r w:rsidR="00BA64E1" w:rsidRPr="00BA64E1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here state data on oil well completion emissions has been provided, this data has been used in the tool.</w:t>
      </w:r>
    </w:p>
    <w:p w:rsidR="007016CB" w:rsidRPr="007016CB" w:rsidRDefault="007016CB" w:rsidP="00AC03CC">
      <w:pPr>
        <w:spacing w:before="36"/>
        <w:rPr>
          <w:rFonts w:ascii="Times New Roman" w:hAnsi="Times New Roman"/>
          <w:color w:val="000000"/>
          <w:spacing w:val="-3"/>
          <w:w w:val="105"/>
        </w:rPr>
      </w:pPr>
    </w:p>
    <w:sectPr w:rsidR="007016CB" w:rsidRPr="007016CB" w:rsidSect="00A8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C4" w:rsidRDefault="001A40C4" w:rsidP="00A0509A">
      <w:r>
        <w:separator/>
      </w:r>
    </w:p>
  </w:endnote>
  <w:endnote w:type="continuationSeparator" w:id="0">
    <w:p w:rsidR="001A40C4" w:rsidRDefault="001A40C4" w:rsidP="00A0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7860"/>
      <w:docPartObj>
        <w:docPartGallery w:val="Page Numbers (Bottom of Page)"/>
        <w:docPartUnique/>
      </w:docPartObj>
    </w:sdtPr>
    <w:sdtEndPr/>
    <w:sdtContent>
      <w:p w:rsidR="007848F6" w:rsidRDefault="00D34C1A">
        <w:pPr>
          <w:pStyle w:val="Footer"/>
          <w:jc w:val="center"/>
        </w:pPr>
        <w:r>
          <w:fldChar w:fldCharType="begin"/>
        </w:r>
        <w:r w:rsidR="00FA1843">
          <w:instrText xml:space="preserve"> PAGE   \* MERGEFORMAT </w:instrText>
        </w:r>
        <w:r>
          <w:fldChar w:fldCharType="separate"/>
        </w:r>
        <w:r w:rsidR="000273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48F6" w:rsidRDefault="00784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C4" w:rsidRDefault="001A40C4" w:rsidP="00A0509A">
      <w:r>
        <w:separator/>
      </w:r>
    </w:p>
  </w:footnote>
  <w:footnote w:type="continuationSeparator" w:id="0">
    <w:p w:rsidR="001A40C4" w:rsidRDefault="001A40C4" w:rsidP="00A0509A">
      <w:r>
        <w:continuationSeparator/>
      </w:r>
    </w:p>
  </w:footnote>
  <w:footnote w:id="1">
    <w:p w:rsidR="00587310" w:rsidRDefault="005873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7310">
        <w:t>http://www.epa.gov/climatechange/ghgemissions/usinventoryreport.html</w:t>
      </w:r>
    </w:p>
  </w:footnote>
  <w:footnote w:id="2">
    <w:p w:rsidR="00587310" w:rsidRDefault="0058731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7310">
        <w:t>http://www.epa.gov/climatechange/Downloads/ghgemissions/US-GHG-Inventory-2013-Main-Text.pdf</w:t>
      </w:r>
    </w:p>
  </w:footnote>
  <w:footnote w:id="3">
    <w:p w:rsidR="00307D35" w:rsidRDefault="00307D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7D35">
        <w:t>http://www.epa.gov/ghgreporting/index.html</w:t>
      </w:r>
    </w:p>
  </w:footnote>
  <w:footnote w:id="4">
    <w:p w:rsidR="00BA64E1" w:rsidRPr="005679FA" w:rsidRDefault="00BA64E1" w:rsidP="00BA64E1">
      <w:pPr>
        <w:pStyle w:val="yiv6552957659msonormal"/>
        <w:shd w:val="clear" w:color="auto" w:fill="FFFFFF"/>
        <w:rPr>
          <w:color w:val="00000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975B15">
        <w:rPr>
          <w:color w:val="000000"/>
          <w:sz w:val="20"/>
          <w:szCs w:val="20"/>
        </w:rPr>
        <w:t xml:space="preserve">EPA’s estimation method for hydraulically fractured gas well completions and workovers has been updated in the most recent U.S. GHG Inventory to use technology-specific emission factors developed </w:t>
      </w:r>
      <w:r w:rsidRPr="000A0B95">
        <w:rPr>
          <w:color w:val="000000"/>
          <w:sz w:val="20"/>
          <w:szCs w:val="20"/>
        </w:rPr>
        <w:t xml:space="preserve">with data from GHGRP. The updated emission factors can be found in table A-126 on page A-186 of the following link: </w:t>
      </w:r>
      <w:hyperlink r:id="rId1" w:history="1">
        <w:r w:rsidR="0074517A" w:rsidRPr="0074517A">
          <w:rPr>
            <w:rStyle w:val="Hyperlink"/>
            <w:sz w:val="20"/>
            <w:szCs w:val="20"/>
          </w:rPr>
          <w:t>http://www.epa.gov/climatechange/Downloads/ghgemissions/US-GHG-Inventory-2014-Annex-3-Additional-Source-or-Sink-Categories.pdf</w:t>
        </w:r>
      </w:hyperlink>
      <w:r w:rsidRPr="00BA64E1">
        <w:rPr>
          <w:color w:val="000000"/>
          <w:sz w:val="20"/>
          <w:szCs w:val="20"/>
        </w:rPr>
        <w:t>.</w:t>
      </w:r>
      <w:r w:rsidRPr="000A0B95">
        <w:rPr>
          <w:color w:val="000000"/>
          <w:sz w:val="20"/>
          <w:szCs w:val="20"/>
        </w:rPr>
        <w:t xml:space="preserve">   Future versions of the tool will reflect this update and will include further improvements in consistency of methods between NEI and GHG Inventory.</w:t>
      </w:r>
      <w:r w:rsidRPr="00C04CD3">
        <w:rPr>
          <w:color w:val="000000"/>
          <w:sz w:val="22"/>
          <w:szCs w:val="22"/>
        </w:rPr>
        <w:t xml:space="preserve">  </w:t>
      </w:r>
    </w:p>
    <w:p w:rsidR="00BA64E1" w:rsidRDefault="00BA64E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7EA"/>
    <w:multiLevelType w:val="hybridMultilevel"/>
    <w:tmpl w:val="7B80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4A76"/>
    <w:multiLevelType w:val="hybridMultilevel"/>
    <w:tmpl w:val="C08C5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147C5"/>
    <w:multiLevelType w:val="hybridMultilevel"/>
    <w:tmpl w:val="29F64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EE3312"/>
    <w:multiLevelType w:val="hybridMultilevel"/>
    <w:tmpl w:val="09EAA4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5C27668"/>
    <w:multiLevelType w:val="hybridMultilevel"/>
    <w:tmpl w:val="8FE864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C6A4C7F"/>
    <w:multiLevelType w:val="hybridMultilevel"/>
    <w:tmpl w:val="EE18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22CF9"/>
    <w:multiLevelType w:val="hybridMultilevel"/>
    <w:tmpl w:val="2390A7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382522"/>
    <w:multiLevelType w:val="multilevel"/>
    <w:tmpl w:val="69788E70"/>
    <w:lvl w:ilvl="0">
      <w:start w:val="1"/>
      <w:numFmt w:val="bullet"/>
      <w:lvlText w:val=""/>
      <w:lvlJc w:val="left"/>
      <w:pPr>
        <w:tabs>
          <w:tab w:val="decimal" w:pos="504"/>
        </w:tabs>
        <w:ind w:left="720"/>
      </w:pPr>
      <w:rPr>
        <w:rFonts w:ascii="Symbol" w:hAnsi="Symbol"/>
        <w:strike w:val="0"/>
        <w:color w:val="000000"/>
        <w:spacing w:val="-4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935BBE"/>
    <w:multiLevelType w:val="hybridMultilevel"/>
    <w:tmpl w:val="9962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C7D3C"/>
    <w:multiLevelType w:val="hybridMultilevel"/>
    <w:tmpl w:val="53CC1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F9E5C2D"/>
    <w:multiLevelType w:val="multilevel"/>
    <w:tmpl w:val="E73A5EC2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18"/>
        <w:w w:val="105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890894"/>
    <w:multiLevelType w:val="hybridMultilevel"/>
    <w:tmpl w:val="9B0801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9480FF9"/>
    <w:multiLevelType w:val="multilevel"/>
    <w:tmpl w:val="0F42C996"/>
    <w:lvl w:ilvl="0">
      <w:start w:val="5"/>
      <w:numFmt w:val="upperRoman"/>
      <w:lvlText w:val="%1."/>
      <w:lvlJc w:val="left"/>
      <w:pPr>
        <w:tabs>
          <w:tab w:val="decimal" w:pos="792"/>
        </w:tabs>
        <w:ind w:left="720"/>
      </w:pPr>
      <w:rPr>
        <w:rFonts w:ascii="Times New Roman" w:hAnsi="Times New Roman"/>
        <w:b/>
        <w:strike w:val="0"/>
        <w:color w:val="000000"/>
        <w:spacing w:val="36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11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itz, Melissa">
    <w15:presenceInfo w15:providerId="AD" w15:userId="S-1-5-21-1339303556-449845944-1601390327-1454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9A"/>
    <w:rsid w:val="000126C2"/>
    <w:rsid w:val="000202EC"/>
    <w:rsid w:val="0002737E"/>
    <w:rsid w:val="00033EDE"/>
    <w:rsid w:val="0003709C"/>
    <w:rsid w:val="000535EF"/>
    <w:rsid w:val="000546E0"/>
    <w:rsid w:val="00086C1B"/>
    <w:rsid w:val="00086EB7"/>
    <w:rsid w:val="0009431C"/>
    <w:rsid w:val="00097735"/>
    <w:rsid w:val="000B0AC5"/>
    <w:rsid w:val="000B3E4A"/>
    <w:rsid w:val="000C59EE"/>
    <w:rsid w:val="000C7C18"/>
    <w:rsid w:val="000E2195"/>
    <w:rsid w:val="000E7EC3"/>
    <w:rsid w:val="0011486D"/>
    <w:rsid w:val="001341D3"/>
    <w:rsid w:val="001405B5"/>
    <w:rsid w:val="001456BE"/>
    <w:rsid w:val="00152FB2"/>
    <w:rsid w:val="0018441A"/>
    <w:rsid w:val="00196225"/>
    <w:rsid w:val="001A3E9E"/>
    <w:rsid w:val="001A40C4"/>
    <w:rsid w:val="001A671E"/>
    <w:rsid w:val="001D7E1E"/>
    <w:rsid w:val="00214530"/>
    <w:rsid w:val="00233E90"/>
    <w:rsid w:val="00234BA6"/>
    <w:rsid w:val="002424F3"/>
    <w:rsid w:val="002444AF"/>
    <w:rsid w:val="00251A23"/>
    <w:rsid w:val="0025742C"/>
    <w:rsid w:val="002605A8"/>
    <w:rsid w:val="00265673"/>
    <w:rsid w:val="00274561"/>
    <w:rsid w:val="00276304"/>
    <w:rsid w:val="002841EE"/>
    <w:rsid w:val="002B04BB"/>
    <w:rsid w:val="002C2187"/>
    <w:rsid w:val="003061C7"/>
    <w:rsid w:val="00307D35"/>
    <w:rsid w:val="003220A1"/>
    <w:rsid w:val="00324585"/>
    <w:rsid w:val="00325A30"/>
    <w:rsid w:val="00335648"/>
    <w:rsid w:val="00356C27"/>
    <w:rsid w:val="00365CFF"/>
    <w:rsid w:val="0036689B"/>
    <w:rsid w:val="0036778F"/>
    <w:rsid w:val="00396B3A"/>
    <w:rsid w:val="003A24B2"/>
    <w:rsid w:val="003A36EE"/>
    <w:rsid w:val="003B3443"/>
    <w:rsid w:val="003C553A"/>
    <w:rsid w:val="003E48BA"/>
    <w:rsid w:val="003E52B3"/>
    <w:rsid w:val="003F2842"/>
    <w:rsid w:val="00411C00"/>
    <w:rsid w:val="004137A9"/>
    <w:rsid w:val="0045657A"/>
    <w:rsid w:val="00471E0B"/>
    <w:rsid w:val="004B0573"/>
    <w:rsid w:val="004E633E"/>
    <w:rsid w:val="005043F5"/>
    <w:rsid w:val="00526428"/>
    <w:rsid w:val="00532A99"/>
    <w:rsid w:val="00544ECF"/>
    <w:rsid w:val="00575EC9"/>
    <w:rsid w:val="00587310"/>
    <w:rsid w:val="0059640A"/>
    <w:rsid w:val="005A5737"/>
    <w:rsid w:val="005A66E6"/>
    <w:rsid w:val="005A76F3"/>
    <w:rsid w:val="005C2A53"/>
    <w:rsid w:val="005D14DC"/>
    <w:rsid w:val="005F229C"/>
    <w:rsid w:val="005F3BD1"/>
    <w:rsid w:val="005F60E4"/>
    <w:rsid w:val="005F7FB6"/>
    <w:rsid w:val="00605CF8"/>
    <w:rsid w:val="00622AC5"/>
    <w:rsid w:val="0062530A"/>
    <w:rsid w:val="00654134"/>
    <w:rsid w:val="00661670"/>
    <w:rsid w:val="00676EF0"/>
    <w:rsid w:val="00686F2C"/>
    <w:rsid w:val="0069375D"/>
    <w:rsid w:val="006A7B7C"/>
    <w:rsid w:val="006B01A6"/>
    <w:rsid w:val="006B1C27"/>
    <w:rsid w:val="006B690C"/>
    <w:rsid w:val="006E2917"/>
    <w:rsid w:val="007016CB"/>
    <w:rsid w:val="00736FEA"/>
    <w:rsid w:val="00737BA5"/>
    <w:rsid w:val="0074517A"/>
    <w:rsid w:val="007711D1"/>
    <w:rsid w:val="00781E8B"/>
    <w:rsid w:val="007848F6"/>
    <w:rsid w:val="007B57DE"/>
    <w:rsid w:val="007D442A"/>
    <w:rsid w:val="007E0F7A"/>
    <w:rsid w:val="007E1F4E"/>
    <w:rsid w:val="007F6852"/>
    <w:rsid w:val="00807015"/>
    <w:rsid w:val="00811665"/>
    <w:rsid w:val="00817200"/>
    <w:rsid w:val="008338F3"/>
    <w:rsid w:val="00860C58"/>
    <w:rsid w:val="00876FDE"/>
    <w:rsid w:val="0089182E"/>
    <w:rsid w:val="008E0194"/>
    <w:rsid w:val="00937B42"/>
    <w:rsid w:val="00961647"/>
    <w:rsid w:val="009707BF"/>
    <w:rsid w:val="009760B3"/>
    <w:rsid w:val="00982D3B"/>
    <w:rsid w:val="009C29BD"/>
    <w:rsid w:val="009D3519"/>
    <w:rsid w:val="009D44D8"/>
    <w:rsid w:val="009D7780"/>
    <w:rsid w:val="009E6197"/>
    <w:rsid w:val="009F5365"/>
    <w:rsid w:val="00A0509A"/>
    <w:rsid w:val="00A261F1"/>
    <w:rsid w:val="00A35D4D"/>
    <w:rsid w:val="00A37940"/>
    <w:rsid w:val="00A645C7"/>
    <w:rsid w:val="00A6759B"/>
    <w:rsid w:val="00A82F3D"/>
    <w:rsid w:val="00A8549F"/>
    <w:rsid w:val="00A8795F"/>
    <w:rsid w:val="00AB0D93"/>
    <w:rsid w:val="00AB3A93"/>
    <w:rsid w:val="00AC03CC"/>
    <w:rsid w:val="00AC1607"/>
    <w:rsid w:val="00AD75DC"/>
    <w:rsid w:val="00AE054E"/>
    <w:rsid w:val="00AE1AA0"/>
    <w:rsid w:val="00AE31A8"/>
    <w:rsid w:val="00AE3627"/>
    <w:rsid w:val="00AF4041"/>
    <w:rsid w:val="00B05A45"/>
    <w:rsid w:val="00B15EA2"/>
    <w:rsid w:val="00B520F7"/>
    <w:rsid w:val="00B52A74"/>
    <w:rsid w:val="00B650B1"/>
    <w:rsid w:val="00B73F3C"/>
    <w:rsid w:val="00B80B90"/>
    <w:rsid w:val="00B845AB"/>
    <w:rsid w:val="00B85AFE"/>
    <w:rsid w:val="00B91BC5"/>
    <w:rsid w:val="00B939A3"/>
    <w:rsid w:val="00B94290"/>
    <w:rsid w:val="00BA64E1"/>
    <w:rsid w:val="00BE00D1"/>
    <w:rsid w:val="00C02D74"/>
    <w:rsid w:val="00C176C7"/>
    <w:rsid w:val="00C215E0"/>
    <w:rsid w:val="00C22E1A"/>
    <w:rsid w:val="00C351C8"/>
    <w:rsid w:val="00C400FE"/>
    <w:rsid w:val="00C62B4A"/>
    <w:rsid w:val="00C8385D"/>
    <w:rsid w:val="00C9375D"/>
    <w:rsid w:val="00CA5E7E"/>
    <w:rsid w:val="00CC066F"/>
    <w:rsid w:val="00CE5D47"/>
    <w:rsid w:val="00CF1098"/>
    <w:rsid w:val="00D0424A"/>
    <w:rsid w:val="00D21DCA"/>
    <w:rsid w:val="00D34C1A"/>
    <w:rsid w:val="00D503D9"/>
    <w:rsid w:val="00D57D06"/>
    <w:rsid w:val="00D70877"/>
    <w:rsid w:val="00D8043F"/>
    <w:rsid w:val="00D92C97"/>
    <w:rsid w:val="00D9363D"/>
    <w:rsid w:val="00DA0761"/>
    <w:rsid w:val="00DA0B98"/>
    <w:rsid w:val="00DA3287"/>
    <w:rsid w:val="00DB69C5"/>
    <w:rsid w:val="00DE7DD5"/>
    <w:rsid w:val="00DF392B"/>
    <w:rsid w:val="00E00854"/>
    <w:rsid w:val="00E01A32"/>
    <w:rsid w:val="00E357C7"/>
    <w:rsid w:val="00E41917"/>
    <w:rsid w:val="00E4506D"/>
    <w:rsid w:val="00E514DD"/>
    <w:rsid w:val="00E5662B"/>
    <w:rsid w:val="00E65B8F"/>
    <w:rsid w:val="00E85E62"/>
    <w:rsid w:val="00EA1684"/>
    <w:rsid w:val="00EB0448"/>
    <w:rsid w:val="00EB211B"/>
    <w:rsid w:val="00EB4AA6"/>
    <w:rsid w:val="00ED72D4"/>
    <w:rsid w:val="00EE5E2B"/>
    <w:rsid w:val="00EE617F"/>
    <w:rsid w:val="00F0264C"/>
    <w:rsid w:val="00F04683"/>
    <w:rsid w:val="00F21E90"/>
    <w:rsid w:val="00F26495"/>
    <w:rsid w:val="00F31EF1"/>
    <w:rsid w:val="00F56A43"/>
    <w:rsid w:val="00F5761C"/>
    <w:rsid w:val="00F658DF"/>
    <w:rsid w:val="00F7208C"/>
    <w:rsid w:val="00F817F5"/>
    <w:rsid w:val="00F838CE"/>
    <w:rsid w:val="00F84E98"/>
    <w:rsid w:val="00FA1843"/>
    <w:rsid w:val="00FB323A"/>
    <w:rsid w:val="00FC0C37"/>
    <w:rsid w:val="00FC53FD"/>
    <w:rsid w:val="00FC69D2"/>
    <w:rsid w:val="00FE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678109-8BA6-49CC-B29C-0D906844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09A"/>
    <w:pPr>
      <w:spacing w:after="0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09A"/>
    <w:pPr>
      <w:spacing w:after="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A05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09A"/>
    <w:rPr>
      <w:rFonts w:ascii="Calibri" w:eastAsia="Times New Roman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5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09A"/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66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5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456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68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689B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689B"/>
    <w:rPr>
      <w:vertAlign w:val="superscript"/>
    </w:rPr>
  </w:style>
  <w:style w:type="paragraph" w:customStyle="1" w:styleId="ReportBullet">
    <w:name w:val="Report Bullet"/>
    <w:basedOn w:val="Normal"/>
    <w:uiPriority w:val="99"/>
    <w:rsid w:val="00196225"/>
    <w:pPr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4F3"/>
    <w:rPr>
      <w:rFonts w:ascii="Tahoma" w:eastAsia="Times New Roman" w:hAnsi="Tahoma" w:cs="Tahoma"/>
      <w:sz w:val="16"/>
      <w:szCs w:val="16"/>
    </w:rPr>
  </w:style>
  <w:style w:type="paragraph" w:customStyle="1" w:styleId="Tabletitle-GHGPreamble">
    <w:name w:val="_Table title-GHG Preamble"/>
    <w:link w:val="Tabletitle-GHGPreambleChar"/>
    <w:uiPriority w:val="97"/>
    <w:unhideWhenUsed/>
    <w:rsid w:val="00BE00D1"/>
    <w:pPr>
      <w:keepNext/>
      <w:spacing w:before="80" w:after="80"/>
      <w:outlineLvl w:val="0"/>
    </w:pPr>
    <w:rPr>
      <w:rFonts w:ascii="Courier New" w:eastAsia="Times New Roman" w:hAnsi="Courier New" w:cs="Courier New"/>
      <w:b/>
      <w:bCs/>
      <w:sz w:val="24"/>
      <w:szCs w:val="24"/>
    </w:rPr>
  </w:style>
  <w:style w:type="character" w:customStyle="1" w:styleId="Tabletitle-GHGPreambleChar">
    <w:name w:val="_Table title-GHG Preamble Char"/>
    <w:basedOn w:val="DefaultParagraphFont"/>
    <w:link w:val="Tabletitle-GHGPreamble"/>
    <w:uiPriority w:val="97"/>
    <w:rsid w:val="00BE00D1"/>
    <w:rPr>
      <w:rFonts w:ascii="Courier New" w:eastAsia="Times New Roman" w:hAnsi="Courier New" w:cs="Courier New"/>
      <w:b/>
      <w:bCs/>
      <w:sz w:val="24"/>
      <w:szCs w:val="24"/>
    </w:rPr>
  </w:style>
  <w:style w:type="paragraph" w:customStyle="1" w:styleId="Table-preamble">
    <w:name w:val="_Table-preamble"/>
    <w:basedOn w:val="Normal"/>
    <w:link w:val="Table-preambleChar"/>
    <w:uiPriority w:val="99"/>
    <w:unhideWhenUsed/>
    <w:rsid w:val="00BE00D1"/>
    <w:rPr>
      <w:rFonts w:ascii="Courier New" w:hAnsi="Courier New" w:cs="Courier New"/>
      <w:sz w:val="20"/>
    </w:rPr>
  </w:style>
  <w:style w:type="character" w:customStyle="1" w:styleId="Table-preambleChar">
    <w:name w:val="_Table-preamble Char"/>
    <w:basedOn w:val="DefaultParagraphFont"/>
    <w:link w:val="Table-preamble"/>
    <w:uiPriority w:val="99"/>
    <w:rsid w:val="00BE00D1"/>
    <w:rPr>
      <w:rFonts w:ascii="Courier New" w:eastAsia="Times New Roman" w:hAnsi="Courier New" w:cs="Courier New"/>
      <w:sz w:val="20"/>
      <w:szCs w:val="24"/>
    </w:rPr>
  </w:style>
  <w:style w:type="paragraph" w:customStyle="1" w:styleId="yiv6552957659msonormal">
    <w:name w:val="yiv6552957659msonormal"/>
    <w:basedOn w:val="Normal"/>
    <w:rsid w:val="00BA64E1"/>
    <w:rPr>
      <w:rFonts w:ascii="Times New Roman" w:eastAsiaTheme="minorHAnsi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C59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9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9EE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9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9EE"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59EE"/>
    <w:pPr>
      <w:spacing w:after="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4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6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84421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a.gov/climatechange/Downloads/ghgemissions/US-GHG-Inventory-2014-Annex-3-Additional-Source-or-Sink-Categori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D2E35-61A2-475C-86F7-D6931287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Research Group, Inc.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MOR-JTisano</dc:creator>
  <cp:lastModifiedBy>Snyder, Jennifer</cp:lastModifiedBy>
  <cp:revision>2</cp:revision>
  <cp:lastPrinted>2014-11-21T15:53:00Z</cp:lastPrinted>
  <dcterms:created xsi:type="dcterms:W3CDTF">2014-11-26T15:54:00Z</dcterms:created>
  <dcterms:modified xsi:type="dcterms:W3CDTF">2014-11-26T15:54:00Z</dcterms:modified>
</cp:coreProperties>
</file>